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2A189" w14:textId="77777777" w:rsidR="0050253A" w:rsidRPr="007A49BB" w:rsidRDefault="0050253A"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 xml:space="preserve">Příloha č. </w:t>
      </w:r>
      <w:r w:rsidR="000F0999" w:rsidRPr="007A49BB">
        <w:rPr>
          <w:rFonts w:asciiTheme="minorHAnsi" w:hAnsiTheme="minorHAnsi" w:cstheme="minorHAnsi"/>
          <w:b/>
          <w:sz w:val="28"/>
        </w:rPr>
        <w:t>3</w:t>
      </w:r>
      <w:r w:rsidRPr="007A49BB">
        <w:rPr>
          <w:rFonts w:asciiTheme="minorHAnsi" w:hAnsiTheme="minorHAnsi" w:cstheme="minorHAnsi"/>
          <w:b/>
          <w:sz w:val="28"/>
        </w:rPr>
        <w:t xml:space="preserve"> </w:t>
      </w:r>
      <w:r w:rsidR="003F4E2A" w:rsidRPr="007A49BB">
        <w:rPr>
          <w:rFonts w:asciiTheme="minorHAnsi" w:hAnsiTheme="minorHAnsi" w:cstheme="minorHAnsi"/>
          <w:b/>
          <w:sz w:val="28"/>
        </w:rPr>
        <w:t>dokumentac</w:t>
      </w:r>
      <w:r w:rsidR="00727A6C" w:rsidRPr="007A49BB">
        <w:rPr>
          <w:rFonts w:asciiTheme="minorHAnsi" w:hAnsiTheme="minorHAnsi" w:cstheme="minorHAnsi"/>
          <w:b/>
          <w:sz w:val="28"/>
        </w:rPr>
        <w:t>e</w:t>
      </w:r>
      <w:r w:rsidR="000F0999" w:rsidRPr="007A49BB">
        <w:rPr>
          <w:rFonts w:asciiTheme="minorHAnsi" w:hAnsiTheme="minorHAnsi" w:cstheme="minorHAnsi"/>
          <w:b/>
          <w:sz w:val="28"/>
        </w:rPr>
        <w:t xml:space="preserve"> zadávacího řízení</w:t>
      </w:r>
    </w:p>
    <w:p w14:paraId="78ABE93F" w14:textId="77777777" w:rsidR="0050253A" w:rsidRPr="007A49BB" w:rsidRDefault="00F43946"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w:t>
      </w:r>
    </w:p>
    <w:p w14:paraId="7620060D" w14:textId="77777777" w:rsidR="0050253A" w:rsidRPr="007A49BB" w:rsidRDefault="00E61BFB" w:rsidP="006B37D0">
      <w:pPr>
        <w:pStyle w:val="2nesltext"/>
        <w:spacing w:after="600"/>
        <w:jc w:val="center"/>
        <w:rPr>
          <w:rFonts w:asciiTheme="minorHAnsi" w:hAnsiTheme="minorHAnsi" w:cstheme="minorHAnsi"/>
          <w:b/>
          <w:sz w:val="28"/>
        </w:rPr>
      </w:pPr>
      <w:r w:rsidRPr="007A49BB">
        <w:rPr>
          <w:rFonts w:asciiTheme="minorHAnsi" w:hAnsiTheme="minorHAnsi" w:cstheme="minorHAnsi"/>
          <w:b/>
          <w:sz w:val="28"/>
        </w:rPr>
        <w:t>Návrh smlouvy</w:t>
      </w:r>
    </w:p>
    <w:p w14:paraId="45951DC7" w14:textId="77777777" w:rsidR="006F590C" w:rsidRPr="007A49BB" w:rsidRDefault="006F590C" w:rsidP="006B37D0">
      <w:pPr>
        <w:pStyle w:val="Nzev"/>
        <w:rPr>
          <w:rFonts w:asciiTheme="minorHAnsi" w:hAnsiTheme="minorHAnsi" w:cstheme="minorHAnsi"/>
          <w:sz w:val="44"/>
          <w:szCs w:val="44"/>
        </w:rPr>
      </w:pPr>
      <w:r w:rsidRPr="007A49BB">
        <w:rPr>
          <w:rFonts w:asciiTheme="minorHAnsi" w:hAnsiTheme="minorHAnsi" w:cstheme="minorHAnsi"/>
          <w:sz w:val="44"/>
          <w:szCs w:val="44"/>
        </w:rPr>
        <w:t>Smlouva o veřejných službách v přepravě cestujících ve veřejné linkové osobní dopravě</w:t>
      </w:r>
    </w:p>
    <w:p w14:paraId="04A43B48" w14:textId="77777777" w:rsidR="006F590C" w:rsidRPr="007A49BB" w:rsidRDefault="006F590C" w:rsidP="006B37D0">
      <w:pPr>
        <w:pStyle w:val="SMLOUVACISLO"/>
        <w:jc w:val="center"/>
        <w:rPr>
          <w:rFonts w:asciiTheme="minorHAnsi" w:hAnsiTheme="minorHAnsi" w:cstheme="minorHAnsi"/>
        </w:rPr>
      </w:pPr>
      <w:r w:rsidRPr="007A49BB">
        <w:rPr>
          <w:rFonts w:asciiTheme="minorHAnsi" w:hAnsiTheme="minorHAnsi" w:cstheme="minorHAnsi"/>
        </w:rPr>
        <w:t xml:space="preserve">evidovaná u Objednatele pod č. </w:t>
      </w:r>
      <w:r w:rsidRPr="007A49BB">
        <w:rPr>
          <w:rFonts w:asciiTheme="minorHAnsi" w:hAnsiTheme="minorHAnsi" w:cstheme="minorHAnsi"/>
          <w:szCs w:val="22"/>
        </w:rPr>
        <w:t>…………………………….</w:t>
      </w:r>
    </w:p>
    <w:p w14:paraId="2B82E06C" w14:textId="77777777" w:rsidR="006F590C" w:rsidRPr="007A49BB" w:rsidRDefault="006F590C" w:rsidP="006B37D0">
      <w:pPr>
        <w:pStyle w:val="SMLOUVACISLO"/>
        <w:jc w:val="center"/>
        <w:rPr>
          <w:rFonts w:asciiTheme="minorHAnsi" w:hAnsiTheme="minorHAnsi" w:cstheme="minorHAnsi"/>
        </w:rPr>
      </w:pPr>
    </w:p>
    <w:p w14:paraId="56E8499A" w14:textId="77777777" w:rsidR="006F590C" w:rsidRPr="007A49BB" w:rsidRDefault="006F590C" w:rsidP="006B37D0">
      <w:pPr>
        <w:pStyle w:val="Spolecnost"/>
        <w:rPr>
          <w:rFonts w:asciiTheme="minorHAnsi" w:hAnsiTheme="minorHAnsi" w:cstheme="minorHAnsi"/>
        </w:rPr>
      </w:pPr>
    </w:p>
    <w:p w14:paraId="285C85E5" w14:textId="77777777" w:rsidR="006F590C" w:rsidRPr="007A49BB" w:rsidRDefault="006F590C" w:rsidP="006B37D0">
      <w:pPr>
        <w:pStyle w:val="Spolecnost"/>
        <w:rPr>
          <w:rFonts w:asciiTheme="minorHAnsi" w:hAnsiTheme="minorHAnsi" w:cstheme="minorHAnsi"/>
        </w:rPr>
      </w:pPr>
    </w:p>
    <w:p w14:paraId="008959B8" w14:textId="77777777" w:rsidR="006F590C" w:rsidRPr="007A49BB" w:rsidRDefault="006F590C" w:rsidP="006B37D0">
      <w:pPr>
        <w:pStyle w:val="Spolecnost"/>
        <w:rPr>
          <w:rFonts w:asciiTheme="minorHAnsi" w:hAnsiTheme="minorHAnsi" w:cstheme="minorHAnsi"/>
        </w:rPr>
      </w:pPr>
    </w:p>
    <w:p w14:paraId="30438BD0"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Kraj Vysočina</w:t>
      </w:r>
    </w:p>
    <w:p w14:paraId="2A57653C" w14:textId="77777777" w:rsidR="006F590C" w:rsidRPr="007A49BB" w:rsidRDefault="006F590C" w:rsidP="006B37D0">
      <w:pPr>
        <w:pStyle w:val="Spolecnost"/>
        <w:rPr>
          <w:rFonts w:asciiTheme="minorHAnsi" w:hAnsiTheme="minorHAnsi" w:cstheme="minorHAnsi"/>
          <w:b w:val="0"/>
          <w:sz w:val="26"/>
          <w:szCs w:val="26"/>
        </w:rPr>
      </w:pPr>
    </w:p>
    <w:p w14:paraId="75D37663" w14:textId="77777777" w:rsidR="006F590C" w:rsidRPr="007A49BB" w:rsidRDefault="006F590C" w:rsidP="006B37D0">
      <w:pPr>
        <w:jc w:val="center"/>
        <w:rPr>
          <w:rFonts w:asciiTheme="minorHAnsi" w:hAnsiTheme="minorHAnsi" w:cstheme="minorHAnsi"/>
          <w:szCs w:val="22"/>
        </w:rPr>
      </w:pPr>
      <w:r w:rsidRPr="007A49BB">
        <w:rPr>
          <w:rFonts w:asciiTheme="minorHAnsi" w:hAnsiTheme="minorHAnsi" w:cstheme="minorHAnsi"/>
          <w:sz w:val="26"/>
          <w:szCs w:val="26"/>
        </w:rPr>
        <w:t>jako Objednatel</w:t>
      </w:r>
    </w:p>
    <w:p w14:paraId="4C71B661" w14:textId="77777777" w:rsidR="006F590C" w:rsidRPr="007A49BB" w:rsidRDefault="006F590C" w:rsidP="006B37D0">
      <w:pPr>
        <w:pStyle w:val="Zkladntext"/>
        <w:rPr>
          <w:rFonts w:asciiTheme="minorHAnsi" w:hAnsiTheme="minorHAnsi" w:cstheme="minorHAnsi"/>
          <w:sz w:val="22"/>
          <w:szCs w:val="22"/>
        </w:rPr>
      </w:pPr>
    </w:p>
    <w:p w14:paraId="416E7397"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a</w:t>
      </w:r>
    </w:p>
    <w:p w14:paraId="45554537"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w:t>
      </w:r>
    </w:p>
    <w:p w14:paraId="734D3541"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jako Dopravce</w:t>
      </w:r>
    </w:p>
    <w:p w14:paraId="7400FC7D" w14:textId="77777777" w:rsidR="006F590C" w:rsidRPr="007A49BB" w:rsidRDefault="006F590C" w:rsidP="006B37D0">
      <w:pPr>
        <w:jc w:val="left"/>
        <w:rPr>
          <w:rFonts w:asciiTheme="minorHAnsi" w:eastAsia="Calibri" w:hAnsiTheme="minorHAnsi" w:cstheme="minorHAnsi"/>
          <w:sz w:val="22"/>
          <w:szCs w:val="22"/>
          <w:lang w:eastAsia="en-US"/>
        </w:rPr>
      </w:pPr>
      <w:r w:rsidRPr="007A49BB">
        <w:rPr>
          <w:rFonts w:asciiTheme="minorHAnsi" w:hAnsiTheme="minorHAnsi" w:cstheme="minorHAnsi"/>
        </w:rPr>
        <w:br w:type="page"/>
      </w:r>
    </w:p>
    <w:p w14:paraId="64E34D9B" w14:textId="77777777" w:rsidR="006F590C" w:rsidRPr="007A49BB" w:rsidRDefault="006F590C" w:rsidP="006B37D0">
      <w:pPr>
        <w:pStyle w:val="HHTitle2"/>
        <w:rPr>
          <w:rFonts w:asciiTheme="minorHAnsi" w:hAnsiTheme="minorHAnsi" w:cstheme="minorHAnsi"/>
        </w:rPr>
      </w:pPr>
      <w:bookmarkStart w:id="0" w:name="_Toc239662732"/>
      <w:r w:rsidRPr="007A49BB">
        <w:rPr>
          <w:rFonts w:asciiTheme="minorHAnsi" w:hAnsiTheme="minorHAnsi" w:cstheme="minorHAnsi"/>
        </w:rPr>
        <w:lastRenderedPageBreak/>
        <w:t>Smlouva o veřejných službách v přepravě cestujících ve veřejné linkové osobní dopravě</w:t>
      </w:r>
    </w:p>
    <w:p w14:paraId="7F25196F" w14:textId="77777777" w:rsidR="006F590C" w:rsidRPr="007A49BB" w:rsidRDefault="006F590C" w:rsidP="006B37D0">
      <w:pPr>
        <w:pStyle w:val="HHTitle2"/>
        <w:rPr>
          <w:rFonts w:asciiTheme="minorHAnsi" w:hAnsiTheme="minorHAnsi" w:cstheme="minorHAnsi"/>
        </w:rPr>
      </w:pPr>
    </w:p>
    <w:p w14:paraId="4D4DA744" w14:textId="77777777" w:rsidR="006F590C" w:rsidRPr="007A49BB" w:rsidRDefault="006F590C" w:rsidP="006B37D0">
      <w:pPr>
        <w:pStyle w:val="HHTitle2"/>
        <w:rPr>
          <w:rFonts w:asciiTheme="minorHAnsi" w:hAnsiTheme="minorHAnsi" w:cstheme="minorHAnsi"/>
          <w:szCs w:val="22"/>
        </w:rPr>
      </w:pPr>
      <w:r w:rsidRPr="007A49BB">
        <w:rPr>
          <w:rFonts w:asciiTheme="minorHAnsi" w:hAnsiTheme="minorHAnsi" w:cstheme="minorHAnsi"/>
          <w:szCs w:val="22"/>
        </w:rPr>
        <w:t>evidovaná u Objednatele pod č. …………………………………</w:t>
      </w:r>
    </w:p>
    <w:p w14:paraId="3716C3EE" w14:textId="77777777" w:rsidR="006F590C" w:rsidRPr="007A49BB" w:rsidRDefault="006F590C" w:rsidP="006B37D0">
      <w:pPr>
        <w:pStyle w:val="HHTitle2"/>
        <w:rPr>
          <w:rFonts w:asciiTheme="minorHAnsi" w:hAnsiTheme="minorHAnsi" w:cstheme="minorHAnsi"/>
          <w:szCs w:val="22"/>
        </w:rPr>
      </w:pPr>
    </w:p>
    <w:p w14:paraId="7F674E55" w14:textId="77777777" w:rsidR="006F590C" w:rsidRPr="007A49BB" w:rsidRDefault="006F590C" w:rsidP="006B37D0">
      <w:pPr>
        <w:jc w:val="center"/>
        <w:rPr>
          <w:rFonts w:asciiTheme="minorHAnsi" w:hAnsiTheme="minorHAnsi" w:cstheme="minorHAnsi"/>
          <w:b/>
        </w:rPr>
      </w:pPr>
      <w:r w:rsidRPr="007A49BB">
        <w:rPr>
          <w:rFonts w:asciiTheme="minorHAnsi" w:hAnsiTheme="minorHAnsi" w:cstheme="minorHAnsi"/>
          <w:b/>
        </w:rPr>
        <w:t>k zajištění dopravní obslužnosti, kterou podle nařízení Evropského parlamentu a Rady (ES) č. 1370/2007 o veřejných službách v přepravě cestujících po železnici a silnici a o zrušení nařízení Rady (EHS) č. 1191/69 a č. 1107/70, kterou</w:t>
      </w:r>
    </w:p>
    <w:p w14:paraId="39352105" w14:textId="77777777" w:rsidR="006F590C" w:rsidRPr="007A49BB" w:rsidRDefault="006F590C" w:rsidP="006B37D0">
      <w:pPr>
        <w:pStyle w:val="Titulka"/>
        <w:spacing w:after="600"/>
        <w:rPr>
          <w:rFonts w:asciiTheme="minorHAnsi" w:hAnsiTheme="minorHAnsi" w:cstheme="minorHAnsi"/>
          <w:sz w:val="24"/>
        </w:rPr>
      </w:pPr>
      <w:r w:rsidRPr="007A49BB">
        <w:rPr>
          <w:rFonts w:asciiTheme="minorHAnsi" w:hAnsiTheme="minorHAnsi" w:cstheme="minorHAnsi"/>
          <w:sz w:val="24"/>
        </w:rPr>
        <w:t>mezi sebou uzavřely</w:t>
      </w:r>
    </w:p>
    <w:p w14:paraId="46408652" w14:textId="77777777" w:rsidR="006F590C" w:rsidRPr="007A49BB" w:rsidRDefault="006F590C" w:rsidP="006B37D0">
      <w:pPr>
        <w:pStyle w:val="Smluvnistranypreambule"/>
        <w:rPr>
          <w:rFonts w:asciiTheme="minorHAnsi" w:hAnsiTheme="minorHAnsi" w:cstheme="minorHAnsi"/>
          <w:szCs w:val="22"/>
        </w:rPr>
      </w:pPr>
      <w:r w:rsidRPr="007A49BB">
        <w:rPr>
          <w:rFonts w:asciiTheme="minorHAnsi" w:hAnsiTheme="minorHAnsi" w:cstheme="minorHAnsi"/>
          <w:szCs w:val="22"/>
        </w:rPr>
        <w:t>Smluvní strany</w:t>
      </w:r>
    </w:p>
    <w:p w14:paraId="346DD8E6" w14:textId="77777777" w:rsidR="006F590C" w:rsidRPr="007A49BB" w:rsidRDefault="006F590C" w:rsidP="006B37D0">
      <w:pPr>
        <w:numPr>
          <w:ilvl w:val="0"/>
          <w:numId w:val="4"/>
        </w:numPr>
        <w:spacing w:before="120" w:after="120"/>
        <w:rPr>
          <w:rFonts w:asciiTheme="minorHAnsi" w:hAnsiTheme="minorHAnsi" w:cstheme="minorHAnsi"/>
          <w:b/>
          <w:sz w:val="22"/>
          <w:szCs w:val="22"/>
        </w:rPr>
      </w:pPr>
      <w:bookmarkStart w:id="1" w:name="_Ref52881069"/>
      <w:r w:rsidRPr="007A49BB">
        <w:rPr>
          <w:rFonts w:asciiTheme="minorHAnsi" w:hAnsiTheme="minorHAnsi" w:cstheme="minorHAnsi"/>
          <w:b/>
          <w:sz w:val="22"/>
          <w:szCs w:val="22"/>
        </w:rPr>
        <w:t>Kraj Vysočina</w:t>
      </w:r>
      <w:bookmarkEnd w:id="1"/>
    </w:p>
    <w:p w14:paraId="7848C1F2" w14:textId="77777777" w:rsidR="009766A4"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se sídlem na adrese Žižkova 57, 587 33 Jihlava, </w:t>
      </w:r>
    </w:p>
    <w:p w14:paraId="7526B29D" w14:textId="0EA41751"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zastoupený </w:t>
      </w:r>
      <w:r w:rsidR="00AE4987">
        <w:rPr>
          <w:rFonts w:asciiTheme="minorHAnsi" w:hAnsiTheme="minorHAnsi" w:cstheme="minorHAnsi"/>
          <w:sz w:val="22"/>
          <w:szCs w:val="22"/>
        </w:rPr>
        <w:t xml:space="preserve">Mgr. Vítězslavem </w:t>
      </w:r>
      <w:proofErr w:type="spellStart"/>
      <w:r w:rsidR="00AE4987">
        <w:rPr>
          <w:rFonts w:asciiTheme="minorHAnsi" w:hAnsiTheme="minorHAnsi" w:cstheme="minorHAnsi"/>
          <w:sz w:val="22"/>
          <w:szCs w:val="22"/>
        </w:rPr>
        <w:t>Schrekem</w:t>
      </w:r>
      <w:proofErr w:type="spellEnd"/>
      <w:r w:rsidR="00AE4987">
        <w:rPr>
          <w:rFonts w:asciiTheme="minorHAnsi" w:hAnsiTheme="minorHAnsi" w:cstheme="minorHAnsi"/>
          <w:sz w:val="22"/>
          <w:szCs w:val="22"/>
        </w:rPr>
        <w:t>, MBA, hejtmanem</w:t>
      </w:r>
      <w:r w:rsidRPr="007A49BB">
        <w:rPr>
          <w:rFonts w:asciiTheme="minorHAnsi" w:hAnsiTheme="minorHAnsi" w:cstheme="minorHAnsi"/>
          <w:sz w:val="22"/>
          <w:szCs w:val="22"/>
        </w:rPr>
        <w:t>,</w:t>
      </w:r>
    </w:p>
    <w:p w14:paraId="689F20AD"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IČO: 70890749</w:t>
      </w:r>
    </w:p>
    <w:p w14:paraId="3BB57F90"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bankovní spojení:</w:t>
      </w:r>
      <w:r w:rsidRPr="007A49BB">
        <w:rPr>
          <w:rFonts w:asciiTheme="minorHAnsi" w:hAnsiTheme="minorHAnsi" w:cstheme="minorHAnsi"/>
          <w:sz w:val="22"/>
          <w:szCs w:val="22"/>
        </w:rPr>
        <w:tab/>
      </w:r>
      <w:r w:rsidR="00300FAA" w:rsidRPr="007A49BB">
        <w:rPr>
          <w:rFonts w:asciiTheme="minorHAnsi" w:hAnsiTheme="minorHAnsi" w:cstheme="minorHAnsi"/>
          <w:sz w:val="22"/>
          <w:szCs w:val="22"/>
        </w:rPr>
        <w:t xml:space="preserve"> </w:t>
      </w:r>
      <w:r w:rsidRPr="007A49BB">
        <w:rPr>
          <w:rFonts w:asciiTheme="minorHAnsi" w:hAnsiTheme="minorHAnsi" w:cstheme="minorHAnsi"/>
          <w:sz w:val="22"/>
          <w:szCs w:val="22"/>
        </w:rPr>
        <w:t>Sberbank CZ, a.s., pobočka Jihlava</w:t>
      </w:r>
    </w:p>
    <w:p w14:paraId="3CEB94AC" w14:textId="77777777" w:rsidR="006F590C" w:rsidRPr="007A49BB" w:rsidRDefault="006F590C" w:rsidP="006B37D0">
      <w:pPr>
        <w:pStyle w:val="Zkladntext0"/>
        <w:widowControl/>
        <w:ind w:left="2727" w:firstLine="153"/>
        <w:rPr>
          <w:rFonts w:asciiTheme="minorHAnsi" w:hAnsiTheme="minorHAnsi" w:cstheme="minorHAnsi"/>
          <w:sz w:val="22"/>
          <w:szCs w:val="22"/>
        </w:rPr>
      </w:pPr>
      <w:r w:rsidRPr="007A49BB">
        <w:rPr>
          <w:rFonts w:asciiTheme="minorHAnsi" w:hAnsiTheme="minorHAnsi" w:cstheme="minorHAnsi"/>
          <w:sz w:val="22"/>
          <w:szCs w:val="22"/>
        </w:rPr>
        <w:t>č. výdajového účtu 4050005000/6800</w:t>
      </w:r>
    </w:p>
    <w:p w14:paraId="34B370C3"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příjmového účtu 4050005019/6800</w:t>
      </w:r>
    </w:p>
    <w:p w14:paraId="62F9C05B"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depozitního účtu 4050004999/6800</w:t>
      </w:r>
    </w:p>
    <w:p w14:paraId="225542E5" w14:textId="30EADB09"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e-mail: </w:t>
      </w:r>
      <w:r w:rsidR="00AE4987">
        <w:rPr>
          <w:rFonts w:asciiTheme="minorHAnsi" w:hAnsiTheme="minorHAnsi" w:cstheme="minorHAnsi"/>
          <w:sz w:val="22"/>
          <w:szCs w:val="22"/>
        </w:rPr>
        <w:t>posta@kr-vysocina.cz</w:t>
      </w:r>
    </w:p>
    <w:p w14:paraId="3BF40AE2"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„Objednatel“</w:t>
      </w:r>
      <w:r w:rsidRPr="007A49BB">
        <w:rPr>
          <w:rFonts w:asciiTheme="minorHAnsi" w:hAnsiTheme="minorHAnsi" w:cstheme="minorHAnsi"/>
          <w:szCs w:val="22"/>
        </w:rPr>
        <w:t>)</w:t>
      </w:r>
    </w:p>
    <w:p w14:paraId="1C5242B7" w14:textId="77777777" w:rsidR="006F590C" w:rsidRPr="007A49BB" w:rsidRDefault="006F590C" w:rsidP="006B37D0">
      <w:pPr>
        <w:pStyle w:val="Smluvstranya"/>
        <w:rPr>
          <w:rFonts w:asciiTheme="minorHAnsi" w:hAnsiTheme="minorHAnsi" w:cstheme="minorHAnsi"/>
          <w:szCs w:val="22"/>
        </w:rPr>
      </w:pPr>
      <w:r w:rsidRPr="007A49BB">
        <w:rPr>
          <w:rFonts w:asciiTheme="minorHAnsi" w:hAnsiTheme="minorHAnsi" w:cstheme="minorHAnsi"/>
          <w:szCs w:val="22"/>
        </w:rPr>
        <w:t>a</w:t>
      </w:r>
    </w:p>
    <w:p w14:paraId="1AD62C51" w14:textId="77777777" w:rsidR="006F590C" w:rsidRPr="007A49BB" w:rsidRDefault="006F590C" w:rsidP="006B37D0">
      <w:pPr>
        <w:numPr>
          <w:ilvl w:val="0"/>
          <w:numId w:val="4"/>
        </w:numPr>
        <w:spacing w:before="120" w:after="120"/>
        <w:rPr>
          <w:rFonts w:asciiTheme="minorHAnsi" w:hAnsiTheme="minorHAnsi" w:cstheme="minorHAnsi"/>
          <w:sz w:val="22"/>
          <w:szCs w:val="22"/>
        </w:rPr>
      </w:pPr>
      <w:r w:rsidRPr="00D577AE">
        <w:rPr>
          <w:rFonts w:asciiTheme="minorHAnsi" w:hAnsiTheme="minorHAnsi" w:cstheme="minorHAnsi"/>
          <w:b/>
          <w:bCs/>
          <w:sz w:val="22"/>
          <w:szCs w:val="22"/>
          <w:highlight w:val="lightGray"/>
        </w:rPr>
        <w:t>[</w:t>
      </w:r>
      <w:r w:rsidRPr="00D577AE">
        <w:rPr>
          <w:rFonts w:asciiTheme="minorHAnsi" w:hAnsiTheme="minorHAnsi" w:cstheme="minorHAnsi"/>
          <w:b/>
          <w:sz w:val="22"/>
          <w:szCs w:val="22"/>
          <w:highlight w:val="lightGray"/>
        </w:rPr>
        <w:t>Strana 2</w:t>
      </w:r>
      <w:r w:rsidRPr="00D577AE">
        <w:rPr>
          <w:rFonts w:asciiTheme="minorHAnsi" w:hAnsiTheme="minorHAnsi" w:cstheme="minorHAnsi"/>
          <w:b/>
          <w:bCs/>
          <w:sz w:val="22"/>
          <w:szCs w:val="22"/>
          <w:highlight w:val="lightGray"/>
        </w:rPr>
        <w:t>]</w:t>
      </w:r>
    </w:p>
    <w:p w14:paraId="256EDDFE"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se sídlem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472674"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zastoupený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9AE711"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IČO: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369F301F"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zapsaný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w:t>
      </w:r>
    </w:p>
    <w:p w14:paraId="1405F0E7"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bankovní spojení: </w:t>
      </w:r>
      <w:r w:rsidRPr="00D577AE">
        <w:rPr>
          <w:rFonts w:asciiTheme="minorHAnsi" w:hAnsiTheme="minorHAnsi" w:cstheme="minorHAnsi"/>
          <w:szCs w:val="22"/>
          <w:highlight w:val="lightGray"/>
        </w:rPr>
        <w:t xml:space="preserve">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42F78703"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e-mail: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2D0367AA"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„Dopravce“</w:t>
      </w:r>
      <w:r w:rsidRPr="007A49BB">
        <w:rPr>
          <w:rFonts w:asciiTheme="minorHAnsi" w:hAnsiTheme="minorHAnsi" w:cstheme="minorHAnsi"/>
          <w:szCs w:val="22"/>
        </w:rPr>
        <w:t>)</w:t>
      </w:r>
    </w:p>
    <w:p w14:paraId="76ACBBF9" w14:textId="77777777" w:rsidR="000031BF" w:rsidRPr="007A49BB" w:rsidRDefault="006F590C" w:rsidP="006B37D0">
      <w:pPr>
        <w:pStyle w:val="Nadpis1"/>
        <w:keepNext w:val="0"/>
        <w:numPr>
          <w:ilvl w:val="0"/>
          <w:numId w:val="0"/>
        </w:numPr>
        <w:spacing w:before="120"/>
        <w:jc w:val="left"/>
        <w:rPr>
          <w:rFonts w:asciiTheme="minorHAnsi" w:hAnsiTheme="minorHAnsi" w:cstheme="minorHAnsi"/>
          <w:szCs w:val="22"/>
        </w:rPr>
      </w:pPr>
      <w:r w:rsidRPr="007A49BB">
        <w:rPr>
          <w:rFonts w:asciiTheme="minorHAnsi" w:hAnsiTheme="minorHAnsi" w:cstheme="minorHAnsi"/>
        </w:rPr>
        <w:br w:type="page"/>
      </w:r>
      <w:bookmarkEnd w:id="0"/>
      <w:r w:rsidR="000031BF" w:rsidRPr="007A49BB">
        <w:rPr>
          <w:rFonts w:asciiTheme="minorHAnsi" w:hAnsiTheme="minorHAnsi" w:cstheme="minorHAnsi"/>
          <w:szCs w:val="22"/>
        </w:rPr>
        <w:lastRenderedPageBreak/>
        <w:t>VZHLEDEM K TOMU, ŽE:</w:t>
      </w:r>
    </w:p>
    <w:p w14:paraId="5BB429C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Objednatel je vyšším územním samosprávným celkem, jehož povinností je zajištění dopravní obslužnosti na jeho území;</w:t>
      </w:r>
    </w:p>
    <w:p w14:paraId="29B3ADE8" w14:textId="22FBD2A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Dopravce je </w:t>
      </w:r>
      <w:r w:rsidR="0073685C" w:rsidRPr="007A49BB">
        <w:rPr>
          <w:rFonts w:asciiTheme="minorHAnsi" w:hAnsiTheme="minorHAnsi" w:cstheme="minorHAnsi"/>
          <w:szCs w:val="22"/>
        </w:rPr>
        <w:t>dodavatelem</w:t>
      </w:r>
      <w:r w:rsidRPr="007A49BB">
        <w:rPr>
          <w:rFonts w:asciiTheme="minorHAnsi" w:hAnsiTheme="minorHAnsi" w:cstheme="minorHAnsi"/>
          <w:szCs w:val="22"/>
        </w:rPr>
        <w:t>, který má zájem podílet se na zajištění dopravní obslužnosti v </w:t>
      </w:r>
      <w:r w:rsidR="00AD2A06">
        <w:rPr>
          <w:rFonts w:asciiTheme="minorHAnsi" w:hAnsiTheme="minorHAnsi" w:cstheme="minorHAnsi"/>
          <w:szCs w:val="22"/>
        </w:rPr>
        <w:t>K</w:t>
      </w:r>
      <w:r w:rsidRPr="007A49BB">
        <w:rPr>
          <w:rFonts w:asciiTheme="minorHAnsi" w:hAnsiTheme="minorHAnsi" w:cstheme="minorHAnsi"/>
          <w:szCs w:val="22"/>
        </w:rPr>
        <w:t>raji Vysočina a poskytovat v této souvislosti veřejné služby ve veřejné linkové dopravě;</w:t>
      </w:r>
    </w:p>
    <w:p w14:paraId="6D23655C" w14:textId="186B1C96"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Nabídka </w:t>
      </w:r>
      <w:r w:rsidRPr="007C17CF">
        <w:rPr>
          <w:rFonts w:asciiTheme="minorHAnsi" w:hAnsiTheme="minorHAnsi" w:cstheme="minorHAnsi"/>
          <w:szCs w:val="22"/>
        </w:rPr>
        <w:t>Dopravce podaná v rámci zadávacího řízení k </w:t>
      </w:r>
      <w:r w:rsidR="006E7C9F">
        <w:rPr>
          <w:rFonts w:asciiTheme="minorHAnsi" w:hAnsiTheme="minorHAnsi" w:cstheme="minorHAnsi"/>
          <w:szCs w:val="22"/>
        </w:rPr>
        <w:t>V</w:t>
      </w:r>
      <w:r w:rsidRPr="007C17CF">
        <w:rPr>
          <w:rFonts w:asciiTheme="minorHAnsi" w:hAnsiTheme="minorHAnsi" w:cstheme="minorHAnsi"/>
          <w:szCs w:val="22"/>
        </w:rPr>
        <w:t>eřejné zakázce byla vybrána</w:t>
      </w:r>
      <w:r w:rsidRPr="007A49BB">
        <w:rPr>
          <w:rFonts w:asciiTheme="minorHAnsi" w:hAnsiTheme="minorHAnsi" w:cstheme="minorHAnsi"/>
          <w:szCs w:val="22"/>
        </w:rPr>
        <w:t xml:space="preserve"> jako </w:t>
      </w:r>
      <w:r w:rsidR="00BE482F" w:rsidRPr="007A49BB">
        <w:rPr>
          <w:rFonts w:asciiTheme="minorHAnsi" w:hAnsiTheme="minorHAnsi" w:cstheme="minorHAnsi"/>
          <w:szCs w:val="22"/>
        </w:rPr>
        <w:t xml:space="preserve">ekonomicky </w:t>
      </w:r>
      <w:r w:rsidRPr="007A49BB">
        <w:rPr>
          <w:rFonts w:asciiTheme="minorHAnsi" w:hAnsiTheme="minorHAnsi" w:cstheme="minorHAnsi"/>
          <w:szCs w:val="22"/>
        </w:rPr>
        <w:t>nejvýhodnější;</w:t>
      </w:r>
    </w:p>
    <w:p w14:paraId="01F4709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Dopravce souhlasí, je připraven a schopen provést anebo zajistit veškeré služby, výkony v rozsahu daném touto Smlouvou, a to v termínech a za podmínek vymezených níže.</w:t>
      </w:r>
    </w:p>
    <w:p w14:paraId="198FEF34" w14:textId="77777777" w:rsidR="000031BF" w:rsidRPr="007A49BB" w:rsidRDefault="000031BF" w:rsidP="006B37D0">
      <w:pPr>
        <w:rPr>
          <w:rFonts w:asciiTheme="minorHAnsi" w:hAnsiTheme="minorHAnsi" w:cstheme="minorHAnsi"/>
          <w:b/>
          <w:bCs/>
          <w:sz w:val="22"/>
          <w:szCs w:val="22"/>
        </w:rPr>
      </w:pPr>
    </w:p>
    <w:p w14:paraId="41D86706" w14:textId="77777777" w:rsidR="000031BF" w:rsidRPr="007A49BB" w:rsidRDefault="000031BF" w:rsidP="006B37D0">
      <w:pPr>
        <w:rPr>
          <w:rFonts w:asciiTheme="minorHAnsi" w:hAnsiTheme="minorHAnsi" w:cstheme="minorHAnsi"/>
          <w:b/>
          <w:bCs/>
          <w:sz w:val="22"/>
          <w:szCs w:val="22"/>
        </w:rPr>
      </w:pPr>
      <w:r w:rsidRPr="007A49BB">
        <w:rPr>
          <w:rFonts w:asciiTheme="minorHAnsi" w:hAnsiTheme="minorHAnsi" w:cstheme="minorHAnsi"/>
          <w:b/>
          <w:bCs/>
          <w:sz w:val="22"/>
          <w:szCs w:val="22"/>
        </w:rPr>
        <w:t>SE STRANY DOHODLY TAKTO:</w:t>
      </w:r>
    </w:p>
    <w:p w14:paraId="25F52673"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Obecná ustanovení</w:t>
      </w:r>
    </w:p>
    <w:p w14:paraId="5F5BA932" w14:textId="0BF416FF" w:rsidR="00BE5877" w:rsidRPr="00BE5877" w:rsidRDefault="00BE5877" w:rsidP="00474803">
      <w:pPr>
        <w:pStyle w:val="Clanek11"/>
        <w:widowControl/>
        <w:tabs>
          <w:tab w:val="clear" w:pos="1180"/>
        </w:tabs>
        <w:ind w:left="0" w:hanging="709"/>
        <w:rPr>
          <w:b/>
          <w:bCs w:val="0"/>
        </w:rPr>
      </w:pPr>
      <w:bookmarkStart w:id="2" w:name="_Toc27317252"/>
      <w:bookmarkStart w:id="3" w:name="_Toc37062179"/>
      <w:bookmarkStart w:id="4" w:name="_Toc239662734"/>
      <w:r w:rsidRPr="00BE5877">
        <w:rPr>
          <w:b/>
          <w:bCs w:val="0"/>
        </w:rPr>
        <w:t>Některé přílohy této Smlouvy jsou rozděleny podle období jejich platnosti na dvě část</w:t>
      </w:r>
      <w:r w:rsidR="00A37DA1">
        <w:rPr>
          <w:b/>
          <w:bCs w:val="0"/>
        </w:rPr>
        <w:t>i</w:t>
      </w:r>
      <w:r w:rsidRPr="00BE5877">
        <w:rPr>
          <w:b/>
          <w:bCs w:val="0"/>
        </w:rPr>
        <w:t>. Přílohy označené písmenem „a“ se vztahují na období od Zahájení provozu po dobu čtyř let, resp. do dne předcházejícího dni celostátní změny jízdních řádů dle § 17 odst. 2 Zákona o silniční dopravě</w:t>
      </w:r>
      <w:r w:rsidRPr="00BE5877" w:rsidDel="0095099D">
        <w:rPr>
          <w:b/>
          <w:bCs w:val="0"/>
        </w:rPr>
        <w:t xml:space="preserve"> </w:t>
      </w:r>
      <w:r w:rsidRPr="00BE5877">
        <w:rPr>
          <w:b/>
          <w:bCs w:val="0"/>
        </w:rPr>
        <w:t xml:space="preserve">ve čtvrtém kalendářním roce, která se svým pořadím v kalendářním roce shoduje s celostátní změnou jízdních řádů, od níž došlo k Zahájení provozu. Přílohy označené písmenem „b“ se pak vztahují na období </w:t>
      </w:r>
      <w:bookmarkStart w:id="5" w:name="_Hlk61509624"/>
      <w:r w:rsidRPr="00BE5877">
        <w:rPr>
          <w:b/>
          <w:bCs w:val="0"/>
        </w:rPr>
        <w:t>po uplynutí období dle přechozí věty do konce trvání této Smlouvy</w:t>
      </w:r>
      <w:bookmarkEnd w:id="5"/>
      <w:r w:rsidRPr="00BE5877">
        <w:rPr>
          <w:b/>
          <w:bCs w:val="0"/>
        </w:rPr>
        <w:t>.</w:t>
      </w:r>
    </w:p>
    <w:p w14:paraId="0F09C979" w14:textId="5C4BB495" w:rsidR="000031BF" w:rsidRPr="007A49BB" w:rsidRDefault="000031BF" w:rsidP="00474803">
      <w:pPr>
        <w:pStyle w:val="Clanek11"/>
        <w:widowControl/>
        <w:tabs>
          <w:tab w:val="clear" w:pos="1180"/>
        </w:tabs>
        <w:ind w:left="0" w:hanging="709"/>
      </w:pPr>
      <w:r w:rsidRPr="007A49BB">
        <w:t>Definice</w:t>
      </w:r>
      <w:bookmarkEnd w:id="2"/>
      <w:bookmarkEnd w:id="3"/>
      <w:bookmarkEnd w:id="4"/>
    </w:p>
    <w:p w14:paraId="0582DE55" w14:textId="77777777" w:rsidR="000031BF" w:rsidRPr="007A49BB" w:rsidRDefault="000031BF" w:rsidP="006B37D0">
      <w:pPr>
        <w:pStyle w:val="Normal2"/>
        <w:tabs>
          <w:tab w:val="clear" w:pos="709"/>
        </w:tabs>
        <w:ind w:left="0" w:hanging="720"/>
        <w:rPr>
          <w:rFonts w:asciiTheme="minorHAnsi" w:hAnsiTheme="minorHAnsi" w:cstheme="minorHAnsi"/>
          <w:lang w:val="cs-CZ"/>
        </w:rPr>
      </w:pPr>
      <w:r w:rsidRPr="007A49BB">
        <w:rPr>
          <w:rFonts w:asciiTheme="minorHAnsi" w:hAnsiTheme="minorHAnsi" w:cstheme="minorHAnsi"/>
          <w:lang w:val="cs-CZ"/>
        </w:rPr>
        <w:tab/>
        <w:t>Pokud z kontextu nevyplývá něco jiného, mají následující výrazy použité v této Smlouvě níže definovaný význam:</w:t>
      </w:r>
    </w:p>
    <w:p w14:paraId="08981F4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„Autobusová linka“</w:t>
      </w:r>
    </w:p>
    <w:p w14:paraId="4EF48357" w14:textId="1C63D8C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souhrn dopravních spojení na trase dopravní cesty určené výchozí a cílovou zastávkou a</w:t>
      </w:r>
      <w:r w:rsidR="00BE482F" w:rsidRPr="007A49BB">
        <w:rPr>
          <w:rFonts w:asciiTheme="minorHAnsi" w:hAnsiTheme="minorHAnsi" w:cstheme="minorHAnsi"/>
          <w:sz w:val="22"/>
          <w:szCs w:val="22"/>
        </w:rPr>
        <w:t> </w:t>
      </w:r>
      <w:r w:rsidRPr="007A49BB">
        <w:rPr>
          <w:rFonts w:asciiTheme="minorHAnsi" w:hAnsiTheme="minorHAnsi" w:cstheme="minorHAnsi"/>
          <w:sz w:val="22"/>
          <w:szCs w:val="22"/>
        </w:rPr>
        <w:t xml:space="preserve">ostatními zastávkami, na níž jsou pravidelně poskytovány přepravní služby podle platné licence (případně povolení k provozu mezinárodní linky), podle schváleného jízdního řádu a dle této Smlouvy. Seznam Autobusových linek provozovaných Dopravcem je stanoven </w:t>
      </w:r>
      <w:r w:rsidR="002F4C4D" w:rsidRPr="002F4C4D">
        <w:rPr>
          <w:rFonts w:asciiTheme="minorHAnsi" w:hAnsiTheme="minorHAnsi" w:cstheme="minorHAnsi"/>
          <w:sz w:val="22"/>
          <w:szCs w:val="22"/>
        </w:rPr>
        <w:t>v Příloze č. 1a a</w:t>
      </w:r>
      <w:r w:rsidR="002F4C4D">
        <w:rPr>
          <w:rFonts w:asciiTheme="minorHAnsi" w:hAnsiTheme="minorHAnsi" w:cstheme="minorHAnsi"/>
          <w:sz w:val="22"/>
          <w:szCs w:val="22"/>
        </w:rPr>
        <w:t> </w:t>
      </w:r>
      <w:r w:rsidR="002F4C4D" w:rsidRPr="002F4C4D">
        <w:rPr>
          <w:rFonts w:asciiTheme="minorHAnsi" w:hAnsiTheme="minorHAnsi" w:cstheme="minorHAnsi"/>
          <w:sz w:val="22"/>
          <w:szCs w:val="22"/>
        </w:rPr>
        <w:t>v Příloze č. 1b této Smlouvy</w:t>
      </w:r>
      <w:r w:rsidRPr="007A49BB">
        <w:rPr>
          <w:rFonts w:asciiTheme="minorHAnsi" w:hAnsiTheme="minorHAnsi" w:cstheme="minorHAnsi"/>
          <w:sz w:val="22"/>
          <w:szCs w:val="22"/>
        </w:rPr>
        <w:t>;</w:t>
      </w:r>
    </w:p>
    <w:p w14:paraId="6B2148E6" w14:textId="2A2AF966" w:rsidR="000031BF" w:rsidRPr="007A49BB" w:rsidRDefault="000031BF" w:rsidP="008A031B">
      <w:pPr>
        <w:keepNext/>
        <w:rPr>
          <w:rFonts w:asciiTheme="minorHAnsi" w:hAnsiTheme="minorHAnsi" w:cstheme="minorHAnsi"/>
          <w:b/>
          <w:bCs/>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Doplatek</w:t>
      </w:r>
      <w:r w:rsidRPr="007A49BB">
        <w:rPr>
          <w:rFonts w:asciiTheme="minorHAnsi" w:hAnsiTheme="minorHAnsi" w:cstheme="minorHAnsi"/>
          <w:b/>
          <w:bCs/>
          <w:i/>
          <w:sz w:val="22"/>
          <w:szCs w:val="22"/>
        </w:rPr>
        <w:t>“</w:t>
      </w:r>
    </w:p>
    <w:p w14:paraId="76F6951D" w14:textId="7415C426" w:rsidR="000031BF" w:rsidRPr="007A49BB" w:rsidRDefault="000031BF" w:rsidP="006B37D0">
      <w:pPr>
        <w:spacing w:after="240"/>
        <w:rPr>
          <w:rFonts w:asciiTheme="minorHAnsi" w:hAnsiTheme="minorHAnsi" w:cstheme="minorHAnsi"/>
          <w:bCs/>
          <w:sz w:val="22"/>
          <w:szCs w:val="22"/>
        </w:rPr>
      </w:pPr>
      <w:r w:rsidRPr="007A49BB">
        <w:rPr>
          <w:rFonts w:asciiTheme="minorHAnsi" w:hAnsiTheme="minorHAnsi" w:cstheme="minorHAnsi"/>
          <w:bCs/>
          <w:sz w:val="22"/>
          <w:szCs w:val="22"/>
        </w:rPr>
        <w:t xml:space="preserve">znamená částku, o níž výše Odměny, na kterou Dopravci za příslušné období vznikl nárok, převyšuje částku poskytnutou Dopravci za stejné období na Zálohách na Odměnu, a jehož </w:t>
      </w:r>
      <w:r w:rsidRPr="007A49BB">
        <w:rPr>
          <w:rFonts w:asciiTheme="minorHAnsi" w:hAnsiTheme="minorHAnsi" w:cstheme="minorHAnsi"/>
          <w:sz w:val="22"/>
          <w:szCs w:val="22"/>
        </w:rPr>
        <w:t>vzorec</w:t>
      </w:r>
      <w:r w:rsidRPr="007A49BB">
        <w:rPr>
          <w:rFonts w:asciiTheme="minorHAnsi" w:hAnsiTheme="minorHAnsi" w:cstheme="minorHAnsi"/>
          <w:bCs/>
          <w:sz w:val="22"/>
          <w:szCs w:val="22"/>
        </w:rPr>
        <w:t xml:space="preserve"> pro výpočet je uveden v</w:t>
      </w:r>
      <w:r w:rsidR="00E74A2F" w:rsidRPr="007A49BB">
        <w:rPr>
          <w:rFonts w:asciiTheme="minorHAnsi" w:hAnsiTheme="minorHAnsi" w:cstheme="minorHAnsi"/>
          <w:bCs/>
          <w:sz w:val="22"/>
          <w:szCs w:val="22"/>
        </w:rPr>
        <w:t> odst.</w:t>
      </w:r>
      <w:r w:rsidRPr="007A49BB">
        <w:rPr>
          <w:rFonts w:asciiTheme="minorHAnsi" w:hAnsiTheme="minorHAnsi" w:cstheme="minorHAnsi"/>
          <w:bCs/>
          <w:sz w:val="22"/>
          <w:szCs w:val="22"/>
        </w:rPr>
        <w:t xml:space="preserve"> </w:t>
      </w:r>
      <w:r w:rsidR="00BE482F" w:rsidRPr="007A49BB">
        <w:rPr>
          <w:rFonts w:asciiTheme="minorHAnsi" w:hAnsiTheme="minorHAnsi" w:cstheme="minorHAnsi"/>
          <w:bCs/>
          <w:sz w:val="22"/>
          <w:szCs w:val="22"/>
        </w:rPr>
        <w:fldChar w:fldCharType="begin"/>
      </w:r>
      <w:r w:rsidR="00BE482F" w:rsidRPr="007A49BB">
        <w:rPr>
          <w:rFonts w:asciiTheme="minorHAnsi" w:hAnsiTheme="minorHAnsi" w:cstheme="minorHAnsi"/>
          <w:bCs/>
          <w:sz w:val="22"/>
          <w:szCs w:val="22"/>
        </w:rPr>
        <w:instrText xml:space="preserve"> REF _Ref271622074 \r \h </w:instrText>
      </w:r>
      <w:r w:rsidR="00BE482F" w:rsidRPr="007A49BB">
        <w:rPr>
          <w:rFonts w:asciiTheme="minorHAnsi" w:hAnsiTheme="minorHAnsi" w:cstheme="minorHAnsi"/>
          <w:bCs/>
          <w:sz w:val="22"/>
          <w:szCs w:val="22"/>
        </w:rPr>
      </w:r>
      <w:r w:rsidR="00BE482F" w:rsidRPr="007A49BB">
        <w:rPr>
          <w:rFonts w:asciiTheme="minorHAnsi" w:hAnsiTheme="minorHAnsi" w:cstheme="minorHAnsi"/>
          <w:bCs/>
          <w:sz w:val="22"/>
          <w:szCs w:val="22"/>
        </w:rPr>
        <w:fldChar w:fldCharType="separate"/>
      </w:r>
      <w:r w:rsidR="00715840">
        <w:rPr>
          <w:rFonts w:asciiTheme="minorHAnsi" w:hAnsiTheme="minorHAnsi" w:cstheme="minorHAnsi"/>
          <w:bCs/>
          <w:sz w:val="22"/>
          <w:szCs w:val="22"/>
        </w:rPr>
        <w:t>4.2</w:t>
      </w:r>
      <w:r w:rsidR="00BE482F" w:rsidRPr="007A49BB">
        <w:rPr>
          <w:rFonts w:asciiTheme="minorHAnsi" w:hAnsiTheme="minorHAnsi" w:cstheme="minorHAnsi"/>
          <w:bCs/>
          <w:sz w:val="22"/>
          <w:szCs w:val="22"/>
        </w:rPr>
        <w:fldChar w:fldCharType="end"/>
      </w:r>
      <w:r w:rsidRPr="007A49BB">
        <w:rPr>
          <w:rFonts w:asciiTheme="minorHAnsi" w:hAnsiTheme="minorHAnsi" w:cstheme="minorHAnsi"/>
          <w:bCs/>
          <w:sz w:val="22"/>
          <w:szCs w:val="22"/>
        </w:rPr>
        <w:t xml:space="preserve"> Smlouvy;</w:t>
      </w:r>
    </w:p>
    <w:p w14:paraId="6CC3799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„Dopravce</w:t>
      </w:r>
      <w:r w:rsidRPr="007A49BB">
        <w:rPr>
          <w:rFonts w:asciiTheme="minorHAnsi" w:hAnsiTheme="minorHAnsi" w:cstheme="minorHAnsi"/>
          <w:b/>
          <w:bCs/>
          <w:i/>
          <w:sz w:val="22"/>
          <w:szCs w:val="22"/>
        </w:rPr>
        <w:t>“</w:t>
      </w:r>
    </w:p>
    <w:p w14:paraId="221C59AB" w14:textId="50FC189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Dopravce v záhlaví této Smlouvy;</w:t>
      </w:r>
    </w:p>
    <w:p w14:paraId="6777686A" w14:textId="10B88E6F"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Dopravní rok</w:t>
      </w:r>
      <w:r w:rsidRPr="007A49BB">
        <w:rPr>
          <w:rFonts w:asciiTheme="minorHAnsi" w:hAnsiTheme="minorHAnsi" w:cstheme="minorHAnsi"/>
          <w:b/>
          <w:bCs/>
          <w:i/>
          <w:sz w:val="22"/>
          <w:szCs w:val="22"/>
        </w:rPr>
        <w:t>“</w:t>
      </w:r>
    </w:p>
    <w:p w14:paraId="7248A1E3" w14:textId="66E59B68"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 xml:space="preserve">znamená časové období, které začíná v den čtvrté celostátní změny Jízdních řádů dle § 17 odst. 2 Zákona o silniční dopravě v příslušném kalendářním roce a končí v den předcházející dni čtvrté celostátní změny Jízdních řádů dle § 17 odst. 2 Zákona o silniční dopravě následujícího kalendářního roku. V případě, že k Zahájení provozu, resp. k ukončení plnění </w:t>
      </w:r>
      <w:r w:rsidR="00AC28EE">
        <w:rPr>
          <w:rFonts w:asciiTheme="minorHAnsi" w:hAnsiTheme="minorHAnsi" w:cstheme="minorHAnsi"/>
          <w:sz w:val="22"/>
          <w:szCs w:val="22"/>
        </w:rPr>
        <w:t xml:space="preserve">této </w:t>
      </w:r>
      <w:r w:rsidRPr="0095527C">
        <w:rPr>
          <w:rFonts w:asciiTheme="minorHAnsi" w:hAnsiTheme="minorHAnsi" w:cstheme="minorHAnsi"/>
          <w:sz w:val="22"/>
          <w:szCs w:val="22"/>
        </w:rPr>
        <w:t>Smlouvy dojde v jiném období, než v den čtvrté celostátní změny Jízdních řádů dle § 17 odst. 2 Zákona o silniční dopravě</w:t>
      </w:r>
      <w:r w:rsidRPr="0095527C" w:rsidDel="0095099D">
        <w:rPr>
          <w:rFonts w:asciiTheme="minorHAnsi" w:hAnsiTheme="minorHAnsi" w:cstheme="minorHAnsi"/>
          <w:sz w:val="22"/>
          <w:szCs w:val="22"/>
        </w:rPr>
        <w:t xml:space="preserve"> </w:t>
      </w:r>
      <w:r w:rsidRPr="0095527C">
        <w:rPr>
          <w:rFonts w:asciiTheme="minorHAnsi" w:hAnsiTheme="minorHAnsi" w:cstheme="minorHAnsi"/>
          <w:sz w:val="22"/>
          <w:szCs w:val="22"/>
        </w:rPr>
        <w:t>v příslušném kalendářním roce, bude daný Dopravní rok úměrně zkrácen se všemi důsledky ze zkrácení vyplývajícími</w:t>
      </w:r>
      <w:r w:rsidR="00BB1154">
        <w:rPr>
          <w:rFonts w:asciiTheme="minorHAnsi" w:hAnsiTheme="minorHAnsi" w:cstheme="minorHAnsi"/>
          <w:sz w:val="22"/>
          <w:szCs w:val="22"/>
        </w:rPr>
        <w:t>;</w:t>
      </w:r>
    </w:p>
    <w:p w14:paraId="34A8B76F"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„Dopravní úřad</w:t>
      </w:r>
      <w:r w:rsidRPr="007A49BB">
        <w:rPr>
          <w:rFonts w:asciiTheme="minorHAnsi" w:hAnsiTheme="minorHAnsi" w:cstheme="minorHAnsi"/>
          <w:b/>
          <w:bCs/>
          <w:i/>
          <w:sz w:val="22"/>
          <w:szCs w:val="22"/>
        </w:rPr>
        <w:t>“</w:t>
      </w:r>
    </w:p>
    <w:p w14:paraId="4791EDA6"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příslušný krajský úřad, vykonávající v rámci přenesené působnosti své pravomoci dle zákona č. 111/1994 Sb., o silniční dopravě, ve znění pozdějších předpisů;</w:t>
      </w:r>
    </w:p>
    <w:p w14:paraId="0CEE6876" w14:textId="77777777" w:rsidR="000031BF" w:rsidRPr="009A588E" w:rsidRDefault="000031BF" w:rsidP="008A031B">
      <w:pPr>
        <w:keepNext/>
        <w:rPr>
          <w:rFonts w:asciiTheme="minorHAnsi" w:hAnsiTheme="minorHAnsi" w:cstheme="minorHAnsi"/>
          <w:b/>
          <w:i/>
          <w:sz w:val="22"/>
          <w:szCs w:val="22"/>
        </w:rPr>
      </w:pPr>
      <w:r w:rsidRPr="009A588E">
        <w:rPr>
          <w:rFonts w:asciiTheme="minorHAnsi" w:hAnsiTheme="minorHAnsi" w:cstheme="minorHAnsi"/>
          <w:b/>
          <w:i/>
          <w:sz w:val="22"/>
          <w:szCs w:val="22"/>
        </w:rPr>
        <w:t xml:space="preserve">„Ekonomika </w:t>
      </w:r>
      <w:r w:rsidR="00C470EF" w:rsidRPr="009A588E">
        <w:rPr>
          <w:rFonts w:asciiTheme="minorHAnsi" w:hAnsiTheme="minorHAnsi" w:cstheme="minorHAnsi"/>
          <w:b/>
          <w:i/>
          <w:sz w:val="22"/>
          <w:szCs w:val="22"/>
        </w:rPr>
        <w:t>VDV</w:t>
      </w:r>
      <w:r w:rsidRPr="009A588E">
        <w:rPr>
          <w:rFonts w:asciiTheme="minorHAnsi" w:hAnsiTheme="minorHAnsi" w:cstheme="minorHAnsi"/>
          <w:b/>
          <w:bCs/>
          <w:i/>
          <w:sz w:val="22"/>
          <w:szCs w:val="22"/>
        </w:rPr>
        <w:t>“</w:t>
      </w:r>
    </w:p>
    <w:p w14:paraId="312A35BC" w14:textId="3D7C0412"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9A588E">
        <w:rPr>
          <w:rFonts w:asciiTheme="minorHAnsi" w:hAnsiTheme="minorHAnsi" w:cstheme="minorHAnsi"/>
          <w:sz w:val="22"/>
          <w:szCs w:val="22"/>
        </w:rPr>
        <w:t xml:space="preserve">, který stanovuje pravidla pro dělení výnosů mezi účastníky </w:t>
      </w:r>
      <w:r w:rsidR="00C470EF" w:rsidRPr="009A588E">
        <w:rPr>
          <w:rFonts w:asciiTheme="minorHAnsi" w:hAnsiTheme="minorHAnsi" w:cstheme="minorHAnsi"/>
          <w:sz w:val="22"/>
          <w:szCs w:val="22"/>
        </w:rPr>
        <w:t>VDV</w:t>
      </w:r>
      <w:r w:rsidRPr="009A588E">
        <w:rPr>
          <w:rFonts w:asciiTheme="minorHAnsi" w:hAnsiTheme="minorHAnsi" w:cstheme="minorHAnsi"/>
          <w:sz w:val="22"/>
          <w:szCs w:val="22"/>
        </w:rPr>
        <w:t xml:space="preserve"> (tento dokument tvoří přílohu </w:t>
      </w:r>
      <w:r w:rsidR="000C5C9F">
        <w:rPr>
          <w:rFonts w:asciiTheme="minorHAnsi" w:hAnsiTheme="minorHAnsi" w:cstheme="minorHAnsi"/>
          <w:sz w:val="22"/>
          <w:szCs w:val="22"/>
        </w:rPr>
        <w:t>Technických a provozních standardů VDV</w:t>
      </w:r>
      <w:r w:rsidRPr="009A588E">
        <w:rPr>
          <w:rFonts w:asciiTheme="minorHAnsi" w:hAnsiTheme="minorHAnsi" w:cstheme="minorHAnsi"/>
          <w:sz w:val="22"/>
          <w:szCs w:val="22"/>
        </w:rPr>
        <w:t>);</w:t>
      </w:r>
    </w:p>
    <w:p w14:paraId="51E215AB" w14:textId="50AA720A"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w:t>
      </w:r>
      <w:proofErr w:type="spellStart"/>
      <w:r w:rsidRPr="007A49BB">
        <w:rPr>
          <w:rFonts w:asciiTheme="minorHAnsi" w:hAnsiTheme="minorHAnsi" w:cstheme="minorHAnsi"/>
          <w:b/>
          <w:i/>
          <w:sz w:val="22"/>
          <w:szCs w:val="22"/>
        </w:rPr>
        <w:t>Eurolicence</w:t>
      </w:r>
      <w:proofErr w:type="spellEnd"/>
      <w:r w:rsidRPr="007A49BB">
        <w:rPr>
          <w:rFonts w:asciiTheme="minorHAnsi" w:hAnsiTheme="minorHAnsi" w:cstheme="minorHAnsi"/>
          <w:b/>
          <w:i/>
          <w:sz w:val="22"/>
          <w:szCs w:val="22"/>
        </w:rPr>
        <w:t>“</w:t>
      </w:r>
    </w:p>
    <w:p w14:paraId="6966261F"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licenci Společenství dle nařízení (ES) č. 1071/2009 vydanou příslušným orgánem, která Dopravce opravňuje k provozování mezinárodní autobusové dopravy;</w:t>
      </w:r>
    </w:p>
    <w:p w14:paraId="5AA9A35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„Garance návazností </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38EC6E24" w14:textId="10B1115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7A49BB">
        <w:rPr>
          <w:rFonts w:asciiTheme="minorHAnsi" w:hAnsiTheme="minorHAnsi" w:cstheme="minorHAnsi"/>
          <w:sz w:val="22"/>
          <w:szCs w:val="22"/>
        </w:rPr>
        <w:t xml:space="preserve">, zasílaný Dopravci elektronicky či písemně, stanovující pravidla dispečerského řízení </w:t>
      </w:r>
      <w:r w:rsidR="00C470EF" w:rsidRPr="007A49BB">
        <w:rPr>
          <w:rFonts w:asciiTheme="minorHAnsi" w:hAnsiTheme="minorHAnsi" w:cstheme="minorHAnsi"/>
          <w:sz w:val="22"/>
          <w:szCs w:val="22"/>
        </w:rPr>
        <w:t>VDV</w:t>
      </w:r>
      <w:r w:rsidRPr="007A49BB">
        <w:rPr>
          <w:rFonts w:asciiTheme="minorHAnsi" w:hAnsiTheme="minorHAnsi" w:cstheme="minorHAnsi"/>
          <w:sz w:val="22"/>
          <w:szCs w:val="22"/>
        </w:rPr>
        <w:t xml:space="preserve"> včetně čekacích dob a návazností mezi jednotlivými Spoji</w:t>
      </w:r>
      <w:r w:rsidR="00454CC3">
        <w:rPr>
          <w:rFonts w:asciiTheme="minorHAnsi" w:hAnsiTheme="minorHAnsi" w:cstheme="minorHAnsi"/>
          <w:sz w:val="22"/>
          <w:szCs w:val="22"/>
        </w:rPr>
        <w:t xml:space="preserve"> </w:t>
      </w:r>
      <w:r w:rsidR="00454CC3" w:rsidRPr="009A588E">
        <w:rPr>
          <w:rFonts w:asciiTheme="minorHAnsi" w:hAnsiTheme="minorHAnsi" w:cstheme="minorHAnsi"/>
          <w:sz w:val="22"/>
          <w:szCs w:val="22"/>
        </w:rPr>
        <w:t xml:space="preserve">(tento dokument tvoří </w:t>
      </w:r>
      <w:r w:rsidR="00C66C33"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6</w:t>
      </w:r>
      <w:r w:rsidR="00C66C33" w:rsidRPr="007A49BB">
        <w:rPr>
          <w:rFonts w:asciiTheme="minorHAnsi" w:hAnsiTheme="minorHAnsi" w:cstheme="minorHAnsi"/>
          <w:sz w:val="22"/>
          <w:szCs w:val="22"/>
        </w:rPr>
        <w:t xml:space="preserve"> této Smlouvy</w:t>
      </w:r>
      <w:r w:rsidR="00454CC3" w:rsidRPr="009A588E">
        <w:rPr>
          <w:rFonts w:asciiTheme="minorHAnsi" w:hAnsiTheme="minorHAnsi" w:cstheme="minorHAnsi"/>
          <w:sz w:val="22"/>
          <w:szCs w:val="22"/>
        </w:rPr>
        <w:t>)</w:t>
      </w:r>
      <w:r w:rsidRPr="007A49BB">
        <w:rPr>
          <w:rFonts w:asciiTheme="minorHAnsi" w:hAnsiTheme="minorHAnsi" w:cstheme="minorHAnsi"/>
          <w:sz w:val="22"/>
          <w:szCs w:val="22"/>
        </w:rPr>
        <w:t>;</w:t>
      </w:r>
    </w:p>
    <w:p w14:paraId="5668A09E" w14:textId="4AD9470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6E6A585" w14:textId="6D8928E5"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sz w:val="22"/>
        </w:rPr>
        <w:t xml:space="preserve">znamená </w:t>
      </w:r>
      <w:r w:rsidR="00C470EF" w:rsidRPr="009A588E">
        <w:rPr>
          <w:rFonts w:asciiTheme="minorHAnsi" w:hAnsiTheme="minorHAnsi"/>
          <w:sz w:val="22"/>
        </w:rPr>
        <w:t xml:space="preserve">Veřejnou dopravu </w:t>
      </w:r>
      <w:r w:rsidR="004102EF" w:rsidRPr="009A588E">
        <w:rPr>
          <w:rFonts w:asciiTheme="minorHAnsi" w:hAnsiTheme="minorHAnsi"/>
          <w:sz w:val="22"/>
        </w:rPr>
        <w:t>Vysočiny – formu</w:t>
      </w:r>
      <w:r w:rsidRPr="009A588E">
        <w:rPr>
          <w:rFonts w:asciiTheme="minorHAnsi" w:hAnsiTheme="minorHAnsi"/>
          <w:sz w:val="22"/>
        </w:rPr>
        <w:t xml:space="preserve"> komplexního zajišťování dopravní obslužnosti zavedenou </w:t>
      </w:r>
      <w:r w:rsidR="00AD2A06">
        <w:rPr>
          <w:rFonts w:asciiTheme="minorHAnsi" w:hAnsiTheme="minorHAnsi" w:cstheme="minorHAnsi"/>
          <w:sz w:val="22"/>
          <w:szCs w:val="22"/>
        </w:rPr>
        <w:t>K</w:t>
      </w:r>
      <w:r w:rsidRPr="009A588E">
        <w:rPr>
          <w:rFonts w:asciiTheme="minorHAnsi" w:hAnsiTheme="minorHAnsi"/>
          <w:sz w:val="22"/>
        </w:rPr>
        <w:t>rajem Vysočina</w:t>
      </w:r>
      <w:r w:rsidRPr="007A49BB">
        <w:rPr>
          <w:rFonts w:asciiTheme="minorHAnsi" w:hAnsiTheme="minorHAnsi" w:cstheme="minorHAnsi"/>
          <w:sz w:val="22"/>
          <w:szCs w:val="22"/>
        </w:rPr>
        <w:t>;</w:t>
      </w:r>
    </w:p>
    <w:p w14:paraId="596883CE"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„Jízdní řád“</w:t>
      </w:r>
    </w:p>
    <w:p w14:paraId="1995614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časové údaje pro jízdu vozidel Dopravce na trase dopravní cesty pro všechny Spoje Autobusové linky;</w:t>
      </w:r>
    </w:p>
    <w:p w14:paraId="12C1F322"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„Jiný tarif“</w:t>
      </w:r>
    </w:p>
    <w:p w14:paraId="35990903" w14:textId="41F2D3ED" w:rsidR="000031BF" w:rsidRPr="00CC56D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Objednatelem, Dopravcem nebo jiným subjektem, následně vyhlašovaný Dopravcem, jímž jsou stanoveny sazby jízdného a dovozného, způsob nabytí jízdních dokladů a </w:t>
      </w:r>
      <w:r w:rsidRPr="00CC56DF">
        <w:rPr>
          <w:rFonts w:asciiTheme="minorHAnsi" w:hAnsiTheme="minorHAnsi" w:cstheme="minorHAnsi"/>
          <w:sz w:val="22"/>
          <w:szCs w:val="22"/>
        </w:rPr>
        <w:t>jejich platnost, v rámci příslušných vybraných přepravních relací v</w:t>
      </w:r>
      <w:r w:rsidR="00E5184B" w:rsidRPr="00CC56DF">
        <w:rPr>
          <w:rFonts w:asciiTheme="minorHAnsi" w:hAnsiTheme="minorHAnsi" w:cstheme="minorHAnsi"/>
          <w:sz w:val="22"/>
          <w:szCs w:val="22"/>
        </w:rPr>
        <w:t> </w:t>
      </w:r>
      <w:r w:rsidRPr="00CC56DF">
        <w:rPr>
          <w:rFonts w:asciiTheme="minorHAnsi" w:hAnsiTheme="minorHAnsi" w:cstheme="minorHAnsi"/>
          <w:sz w:val="22"/>
          <w:szCs w:val="22"/>
        </w:rPr>
        <w:t>rámci této Smlouvy;</w:t>
      </w:r>
    </w:p>
    <w:p w14:paraId="1D6BF3AC"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„Pravidla technologických postupů, organizačního a technického zabezpečení provozu“</w:t>
      </w:r>
    </w:p>
    <w:p w14:paraId="516FC3F5" w14:textId="4F043480"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zpracovaný Dopravcem, který obsahuje závazky Dopravce týkající se personálního, organizačního a technického zabezpečení služeb poskytovaných Dopravcem, a servisu poskytovaného Dopravcem zákazníkům. Pravidla technologických postupů, organizačního a</w:t>
      </w:r>
      <w:r w:rsidR="00E5184B" w:rsidRPr="007A49BB">
        <w:rPr>
          <w:rFonts w:asciiTheme="minorHAnsi" w:hAnsiTheme="minorHAnsi" w:cstheme="minorHAnsi"/>
          <w:sz w:val="22"/>
          <w:szCs w:val="22"/>
        </w:rPr>
        <w:t> </w:t>
      </w:r>
      <w:r w:rsidRPr="007A49BB">
        <w:rPr>
          <w:rFonts w:asciiTheme="minorHAnsi" w:hAnsiTheme="minorHAnsi" w:cstheme="minorHAnsi"/>
          <w:sz w:val="22"/>
          <w:szCs w:val="22"/>
        </w:rPr>
        <w:t xml:space="preserve">technického zabezpečení provozu tvoří </w:t>
      </w:r>
      <w:r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7</w:t>
      </w:r>
      <w:r w:rsidR="00C66C33" w:rsidRPr="007A49BB">
        <w:rPr>
          <w:rFonts w:asciiTheme="minorHAnsi" w:hAnsiTheme="minorHAnsi" w:cstheme="minorHAnsi"/>
          <w:sz w:val="22"/>
          <w:szCs w:val="22"/>
        </w:rPr>
        <w:t xml:space="preserve"> </w:t>
      </w:r>
      <w:r w:rsidRPr="007A49BB">
        <w:rPr>
          <w:rFonts w:asciiTheme="minorHAnsi" w:hAnsiTheme="minorHAnsi" w:cstheme="minorHAnsi"/>
          <w:sz w:val="22"/>
          <w:szCs w:val="22"/>
        </w:rPr>
        <w:t>této Smlouvy;</w:t>
      </w:r>
    </w:p>
    <w:p w14:paraId="3D8F2F2E" w14:textId="1CD356B2" w:rsidR="000031BF" w:rsidRPr="00EB786B" w:rsidRDefault="000031BF" w:rsidP="008A031B">
      <w:pPr>
        <w:keepNext/>
        <w:rPr>
          <w:rFonts w:asciiTheme="minorHAnsi" w:hAnsiTheme="minorHAnsi" w:cstheme="minorHAnsi"/>
          <w:b/>
          <w:i/>
          <w:sz w:val="22"/>
          <w:szCs w:val="22"/>
        </w:rPr>
      </w:pPr>
      <w:r w:rsidRPr="00CC56DF">
        <w:rPr>
          <w:rFonts w:asciiTheme="minorHAnsi" w:hAnsiTheme="minorHAnsi" w:cstheme="minorHAnsi"/>
          <w:b/>
          <w:i/>
          <w:sz w:val="22"/>
          <w:szCs w:val="22"/>
        </w:rPr>
        <w:t>„</w:t>
      </w:r>
      <w:r w:rsidRPr="00EB786B">
        <w:rPr>
          <w:rFonts w:asciiTheme="minorHAnsi" w:hAnsiTheme="minorHAnsi" w:cstheme="minorHAnsi"/>
          <w:b/>
          <w:i/>
          <w:sz w:val="22"/>
          <w:szCs w:val="22"/>
        </w:rPr>
        <w:t>Nabídková cena“</w:t>
      </w:r>
    </w:p>
    <w:p w14:paraId="3911C470" w14:textId="29548ED2" w:rsidR="000031BF" w:rsidRPr="00CC56DF" w:rsidRDefault="000031BF" w:rsidP="006B37D0">
      <w:pPr>
        <w:spacing w:after="240"/>
        <w:rPr>
          <w:rFonts w:asciiTheme="minorHAnsi" w:hAnsiTheme="minorHAnsi" w:cstheme="minorHAnsi"/>
          <w:bCs/>
          <w:sz w:val="22"/>
          <w:szCs w:val="22"/>
        </w:rPr>
      </w:pPr>
      <w:r w:rsidRPr="00EB786B">
        <w:rPr>
          <w:rFonts w:asciiTheme="minorHAnsi" w:hAnsiTheme="minorHAnsi" w:cstheme="minorHAnsi"/>
          <w:sz w:val="22"/>
          <w:szCs w:val="22"/>
        </w:rPr>
        <w:t xml:space="preserve">znamená cenu za jeden kilometr, za niž Dopravce plní své závazky </w:t>
      </w:r>
      <w:r w:rsidR="000702C2">
        <w:rPr>
          <w:rFonts w:asciiTheme="minorHAnsi" w:hAnsiTheme="minorHAnsi" w:cstheme="minorHAnsi"/>
          <w:sz w:val="22"/>
          <w:szCs w:val="22"/>
        </w:rPr>
        <w:t xml:space="preserve">a jejíž výše </w:t>
      </w:r>
      <w:r w:rsidRPr="00EB786B">
        <w:rPr>
          <w:rFonts w:asciiTheme="minorHAnsi" w:hAnsiTheme="minorHAnsi" w:cstheme="minorHAnsi"/>
          <w:sz w:val="22"/>
          <w:szCs w:val="22"/>
        </w:rPr>
        <w:t>se upravuje postupy dle této Smlouvy</w:t>
      </w:r>
      <w:r w:rsidR="002F4C4D">
        <w:rPr>
          <w:rFonts w:asciiTheme="minorHAnsi" w:hAnsiTheme="minorHAnsi" w:cstheme="minorHAnsi"/>
          <w:sz w:val="22"/>
          <w:szCs w:val="22"/>
        </w:rPr>
        <w:t xml:space="preserve">. </w:t>
      </w:r>
      <w:r w:rsidR="002F4C4D" w:rsidRPr="00EB786B">
        <w:rPr>
          <w:rFonts w:asciiTheme="minorHAnsi" w:hAnsiTheme="minorHAnsi" w:cstheme="minorHAnsi"/>
          <w:sz w:val="22"/>
          <w:szCs w:val="22"/>
        </w:rPr>
        <w:t xml:space="preserve">Nabídková cena </w:t>
      </w:r>
      <w:r w:rsidR="002F4C4D">
        <w:rPr>
          <w:rFonts w:asciiTheme="minorHAnsi" w:hAnsiTheme="minorHAnsi" w:cstheme="minorHAnsi"/>
          <w:bCs/>
          <w:sz w:val="22"/>
          <w:szCs w:val="22"/>
        </w:rPr>
        <w:t xml:space="preserve">je stanovena </w:t>
      </w:r>
      <w:r w:rsidR="002F4C4D" w:rsidRPr="00EB786B">
        <w:rPr>
          <w:rFonts w:asciiTheme="minorHAnsi" w:hAnsiTheme="minorHAnsi" w:cstheme="minorHAnsi"/>
          <w:bCs/>
          <w:sz w:val="22"/>
          <w:szCs w:val="22"/>
        </w:rPr>
        <w:t>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a</w:t>
      </w:r>
      <w:r w:rsidR="002F4C4D" w:rsidRPr="00EB786B">
        <w:rPr>
          <w:rFonts w:asciiTheme="minorHAnsi" w:hAnsiTheme="minorHAnsi" w:cstheme="minorHAnsi"/>
          <w:bCs/>
          <w:sz w:val="22"/>
          <w:szCs w:val="22"/>
        </w:rPr>
        <w:t xml:space="preserve"> 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b</w:t>
      </w:r>
      <w:r w:rsidR="002F4C4D" w:rsidRPr="00EB786B">
        <w:rPr>
          <w:rFonts w:asciiTheme="minorHAnsi" w:hAnsiTheme="minorHAnsi" w:cstheme="minorHAnsi"/>
          <w:bCs/>
          <w:sz w:val="22"/>
          <w:szCs w:val="22"/>
        </w:rPr>
        <w:t xml:space="preserve"> této Smlouvy</w:t>
      </w:r>
      <w:r w:rsidRPr="00EB786B">
        <w:rPr>
          <w:rFonts w:asciiTheme="minorHAnsi" w:hAnsiTheme="minorHAnsi" w:cstheme="minorHAnsi"/>
          <w:sz w:val="22"/>
          <w:szCs w:val="22"/>
        </w:rPr>
        <w:t>;</w:t>
      </w:r>
      <w:r w:rsidR="00C76AC8">
        <w:rPr>
          <w:rFonts w:asciiTheme="minorHAnsi" w:hAnsiTheme="minorHAnsi" w:cstheme="minorHAnsi"/>
          <w:sz w:val="22"/>
          <w:szCs w:val="22"/>
        </w:rPr>
        <w:t xml:space="preserve"> </w:t>
      </w:r>
      <w:r w:rsidR="00C76AC8" w:rsidRPr="00C76AC8">
        <w:rPr>
          <w:rFonts w:asciiTheme="minorHAnsi" w:hAnsiTheme="minorHAnsi" w:cstheme="minorHAnsi"/>
          <w:sz w:val="22"/>
          <w:szCs w:val="22"/>
        </w:rPr>
        <w:t>k úpravě Nabídkové ceny může dojít i zpětně a Nabídková cena tak bude upravena postupy dle této Smlouvy i</w:t>
      </w:r>
      <w:r w:rsidR="00C76AC8">
        <w:rPr>
          <w:rFonts w:asciiTheme="minorHAnsi" w:hAnsiTheme="minorHAnsi" w:cstheme="minorHAnsi"/>
          <w:sz w:val="22"/>
          <w:szCs w:val="22"/>
        </w:rPr>
        <w:t> </w:t>
      </w:r>
      <w:r w:rsidR="00C76AC8" w:rsidRPr="00C76AC8">
        <w:rPr>
          <w:rFonts w:asciiTheme="minorHAnsi" w:hAnsiTheme="minorHAnsi" w:cstheme="minorHAnsi"/>
          <w:sz w:val="22"/>
          <w:szCs w:val="22"/>
        </w:rPr>
        <w:t>v případě, že dojde k uzavření této Smlouvy po termínu, v němž může nejdříve dojít ke změně části Nabídkové ceny podle příslušného ustanovení této Smlouvy, tj. po 1. 1. 202</w:t>
      </w:r>
      <w:r w:rsidR="00C76AC8">
        <w:rPr>
          <w:rFonts w:asciiTheme="minorHAnsi" w:hAnsiTheme="minorHAnsi" w:cstheme="minorHAnsi"/>
          <w:sz w:val="22"/>
          <w:szCs w:val="22"/>
        </w:rPr>
        <w:t>2;</w:t>
      </w:r>
    </w:p>
    <w:p w14:paraId="79A9D68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„Objednatel“</w:t>
      </w:r>
    </w:p>
    <w:p w14:paraId="0397CAB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Objednatel v záhlaví této Smlouvy;</w:t>
      </w:r>
    </w:p>
    <w:p w14:paraId="7148A80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„Odměna“</w:t>
      </w:r>
    </w:p>
    <w:p w14:paraId="0B62A3FB" w14:textId="7DEC7E3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finanční vyjádření nároku Dopravce za plnění Závazku veřejné služby</w:t>
      </w:r>
      <w:r w:rsidRPr="007A49BB">
        <w:rPr>
          <w:rFonts w:asciiTheme="minorHAnsi" w:hAnsiTheme="minorHAnsi" w:cstheme="minorHAnsi"/>
          <w:bCs/>
          <w:iCs/>
          <w:sz w:val="22"/>
          <w:szCs w:val="22"/>
        </w:rPr>
        <w:t>,</w:t>
      </w:r>
      <w:r w:rsidRPr="007A49BB">
        <w:rPr>
          <w:rFonts w:asciiTheme="minorHAnsi" w:hAnsiTheme="minorHAnsi" w:cstheme="minorHAnsi"/>
          <w:sz w:val="22"/>
          <w:szCs w:val="22"/>
        </w:rPr>
        <w:t xml:space="preserve"> vypočteného a</w:t>
      </w:r>
      <w:r w:rsidR="0089709A" w:rsidRPr="007A49BB">
        <w:rPr>
          <w:rFonts w:asciiTheme="minorHAnsi" w:hAnsiTheme="minorHAnsi" w:cstheme="minorHAnsi"/>
          <w:sz w:val="22"/>
          <w:szCs w:val="22"/>
        </w:rPr>
        <w:t> </w:t>
      </w:r>
      <w:r w:rsidRPr="007A49BB">
        <w:rPr>
          <w:rFonts w:asciiTheme="minorHAnsi" w:hAnsiTheme="minorHAnsi" w:cstheme="minorHAnsi"/>
          <w:sz w:val="22"/>
          <w:szCs w:val="22"/>
        </w:rPr>
        <w:t>vypláceného Dopravci za podmínek stanovených dále touto Smlouvou;</w:t>
      </w:r>
    </w:p>
    <w:p w14:paraId="006BDA16" w14:textId="0C68E25C" w:rsidR="00A145D0" w:rsidRPr="007A49BB" w:rsidRDefault="00A145D0" w:rsidP="00A145D0">
      <w:pPr>
        <w:keepNext/>
        <w:rPr>
          <w:rFonts w:asciiTheme="minorHAnsi" w:hAnsiTheme="minorHAnsi" w:cstheme="minorHAnsi"/>
          <w:b/>
          <w:i/>
          <w:sz w:val="22"/>
          <w:szCs w:val="22"/>
        </w:rPr>
      </w:pPr>
      <w:r w:rsidRPr="007A49BB">
        <w:rPr>
          <w:rFonts w:asciiTheme="minorHAnsi" w:hAnsiTheme="minorHAnsi" w:cstheme="minorHAnsi"/>
          <w:b/>
          <w:i/>
          <w:sz w:val="22"/>
          <w:szCs w:val="22"/>
        </w:rPr>
        <w:t>„O</w:t>
      </w:r>
      <w:r>
        <w:rPr>
          <w:rFonts w:asciiTheme="minorHAnsi" w:hAnsiTheme="minorHAnsi" w:cstheme="minorHAnsi"/>
          <w:b/>
          <w:i/>
          <w:sz w:val="22"/>
          <w:szCs w:val="22"/>
        </w:rPr>
        <w:t>perativní záloha</w:t>
      </w:r>
      <w:r w:rsidRPr="007A49BB">
        <w:rPr>
          <w:rFonts w:asciiTheme="minorHAnsi" w:hAnsiTheme="minorHAnsi" w:cstheme="minorHAnsi"/>
          <w:b/>
          <w:i/>
          <w:sz w:val="22"/>
          <w:szCs w:val="22"/>
        </w:rPr>
        <w:t>“</w:t>
      </w:r>
    </w:p>
    <w:p w14:paraId="74B36284" w14:textId="6A6F39AD" w:rsidR="00A145D0" w:rsidRDefault="00A145D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Pr="007A49BB">
        <w:rPr>
          <w:rFonts w:asciiTheme="minorHAnsi" w:hAnsiTheme="minorHAnsi" w:cstheme="minorHAnsi"/>
          <w:sz w:val="22"/>
          <w:szCs w:val="22"/>
        </w:rPr>
        <w:t>;</w:t>
      </w:r>
    </w:p>
    <w:p w14:paraId="744B2415" w14:textId="6FAEE0DB" w:rsidR="00BE67A9" w:rsidRPr="007A49BB" w:rsidRDefault="00BE67A9" w:rsidP="00BE67A9">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w:t>
      </w:r>
      <w:r>
        <w:rPr>
          <w:rFonts w:asciiTheme="minorHAnsi" w:hAnsiTheme="minorHAnsi" w:cstheme="minorHAnsi"/>
          <w:b/>
          <w:i/>
          <w:sz w:val="22"/>
          <w:szCs w:val="22"/>
        </w:rPr>
        <w:t>Pověřená osoba</w:t>
      </w:r>
      <w:r w:rsidRPr="007A49BB">
        <w:rPr>
          <w:rFonts w:asciiTheme="minorHAnsi" w:hAnsiTheme="minorHAnsi" w:cstheme="minorHAnsi"/>
          <w:b/>
          <w:i/>
          <w:sz w:val="22"/>
          <w:szCs w:val="22"/>
        </w:rPr>
        <w:t>“</w:t>
      </w:r>
    </w:p>
    <w:p w14:paraId="48049EC1" w14:textId="2A8DFE1E" w:rsidR="00BE67A9" w:rsidRDefault="00BE67A9" w:rsidP="006B37D0">
      <w:pPr>
        <w:spacing w:after="240"/>
        <w:rPr>
          <w:rFonts w:asciiTheme="minorHAnsi" w:hAnsiTheme="minorHAnsi" w:cstheme="minorHAnsi"/>
          <w:sz w:val="22"/>
          <w:szCs w:val="22"/>
        </w:rPr>
      </w:pPr>
      <w:r w:rsidRPr="00BE67A9">
        <w:rPr>
          <w:rFonts w:asciiTheme="minorHAnsi" w:hAnsiTheme="minorHAnsi" w:cstheme="minorHAnsi"/>
          <w:sz w:val="22"/>
          <w:szCs w:val="22"/>
        </w:rPr>
        <w:t xml:space="preserve">je </w:t>
      </w:r>
      <w:r>
        <w:rPr>
          <w:rFonts w:asciiTheme="minorHAnsi" w:hAnsiTheme="minorHAnsi" w:cstheme="minorHAnsi"/>
          <w:sz w:val="22"/>
          <w:szCs w:val="22"/>
        </w:rPr>
        <w:t xml:space="preserve">třetí osoba </w:t>
      </w:r>
      <w:r w:rsidRPr="00BE67A9">
        <w:rPr>
          <w:rFonts w:asciiTheme="minorHAnsi" w:hAnsiTheme="minorHAnsi" w:cstheme="minorHAnsi"/>
          <w:sz w:val="22"/>
          <w:szCs w:val="22"/>
        </w:rPr>
        <w:t>(např. externí poradce, zejména auditor či právní, účetní nebo technick</w:t>
      </w:r>
      <w:r>
        <w:rPr>
          <w:rFonts w:asciiTheme="minorHAnsi" w:hAnsiTheme="minorHAnsi" w:cstheme="minorHAnsi"/>
          <w:sz w:val="22"/>
          <w:szCs w:val="22"/>
        </w:rPr>
        <w:t>ý</w:t>
      </w:r>
      <w:r w:rsidRPr="00BE67A9">
        <w:rPr>
          <w:rFonts w:asciiTheme="minorHAnsi" w:hAnsiTheme="minorHAnsi" w:cstheme="minorHAnsi"/>
          <w:sz w:val="22"/>
          <w:szCs w:val="22"/>
        </w:rPr>
        <w:t xml:space="preserve"> poradce)</w:t>
      </w:r>
      <w:r>
        <w:rPr>
          <w:rFonts w:asciiTheme="minorHAnsi" w:hAnsiTheme="minorHAnsi" w:cstheme="minorHAnsi"/>
          <w:sz w:val="22"/>
          <w:szCs w:val="22"/>
        </w:rPr>
        <w:t xml:space="preserve"> </w:t>
      </w:r>
      <w:r w:rsidRPr="00BE67A9">
        <w:rPr>
          <w:rFonts w:asciiTheme="minorHAnsi" w:hAnsiTheme="minorHAnsi" w:cstheme="minorHAnsi"/>
          <w:sz w:val="22"/>
          <w:szCs w:val="22"/>
        </w:rPr>
        <w:t>pověř</w:t>
      </w:r>
      <w:r>
        <w:rPr>
          <w:rFonts w:asciiTheme="minorHAnsi" w:hAnsiTheme="minorHAnsi" w:cstheme="minorHAnsi"/>
          <w:sz w:val="22"/>
          <w:szCs w:val="22"/>
        </w:rPr>
        <w:t>ená Objednatelem k</w:t>
      </w:r>
      <w:r w:rsidRPr="00BE67A9">
        <w:rPr>
          <w:rFonts w:asciiTheme="minorHAnsi" w:hAnsiTheme="minorHAnsi" w:cstheme="minorHAnsi"/>
          <w:sz w:val="22"/>
          <w:szCs w:val="22"/>
        </w:rPr>
        <w:t xml:space="preserve"> provedení jakékoliv kontroly</w:t>
      </w:r>
      <w:r w:rsidR="00A23738">
        <w:rPr>
          <w:rFonts w:asciiTheme="minorHAnsi" w:hAnsiTheme="minorHAnsi" w:cstheme="minorHAnsi"/>
          <w:sz w:val="22"/>
          <w:szCs w:val="22"/>
        </w:rPr>
        <w:t>,</w:t>
      </w:r>
      <w:r w:rsidRPr="00BE67A9">
        <w:rPr>
          <w:rFonts w:asciiTheme="minorHAnsi" w:hAnsiTheme="minorHAnsi" w:cstheme="minorHAnsi"/>
          <w:sz w:val="22"/>
          <w:szCs w:val="22"/>
        </w:rPr>
        <w:t xml:space="preserve"> vyjednávání jakýchkoliv podmínek</w:t>
      </w:r>
      <w:r w:rsidR="00A23738">
        <w:rPr>
          <w:rFonts w:asciiTheme="minorHAnsi" w:hAnsiTheme="minorHAnsi" w:cstheme="minorHAnsi"/>
          <w:sz w:val="22"/>
          <w:szCs w:val="22"/>
        </w:rPr>
        <w:t xml:space="preserve"> či provedení jakékoli jiné činnosti</w:t>
      </w:r>
      <w:r w:rsidRPr="00BE67A9">
        <w:rPr>
          <w:rFonts w:asciiTheme="minorHAnsi" w:hAnsiTheme="minorHAnsi" w:cstheme="minorHAnsi"/>
          <w:sz w:val="22"/>
          <w:szCs w:val="22"/>
        </w:rPr>
        <w:t xml:space="preserve"> vyplývající </w:t>
      </w:r>
      <w:r w:rsidR="00A23738">
        <w:rPr>
          <w:rFonts w:asciiTheme="minorHAnsi" w:hAnsiTheme="minorHAnsi" w:cstheme="minorHAnsi"/>
          <w:sz w:val="22"/>
          <w:szCs w:val="22"/>
        </w:rPr>
        <w:t>z</w:t>
      </w:r>
      <w:r w:rsidRPr="00BE67A9">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569CDFA4" w14:textId="0EBA9588" w:rsidR="0041149F" w:rsidRPr="007A49BB" w:rsidRDefault="0041149F" w:rsidP="0041149F">
      <w:pPr>
        <w:keepNext/>
        <w:rPr>
          <w:rFonts w:asciiTheme="minorHAnsi" w:hAnsiTheme="minorHAnsi" w:cstheme="minorHAnsi"/>
          <w:b/>
          <w:i/>
          <w:sz w:val="22"/>
          <w:szCs w:val="22"/>
        </w:rPr>
      </w:pPr>
      <w:r w:rsidRPr="007A49BB">
        <w:rPr>
          <w:rFonts w:asciiTheme="minorHAnsi" w:hAnsiTheme="minorHAnsi" w:cstheme="minorHAnsi"/>
          <w:b/>
          <w:i/>
          <w:sz w:val="22"/>
          <w:szCs w:val="22"/>
        </w:rPr>
        <w:t>„</w:t>
      </w:r>
      <w:bookmarkStart w:id="6" w:name="_Hlk61801474"/>
      <w:r w:rsidRPr="0041149F">
        <w:rPr>
          <w:rFonts w:asciiTheme="minorHAnsi" w:hAnsiTheme="minorHAnsi" w:cstheme="minorHAnsi"/>
          <w:b/>
          <w:i/>
          <w:sz w:val="22"/>
          <w:szCs w:val="22"/>
        </w:rPr>
        <w:t xml:space="preserve">Požadavky na </w:t>
      </w:r>
      <w:bookmarkStart w:id="7" w:name="_Hlk61799891"/>
      <w:r w:rsidRPr="0041149F">
        <w:rPr>
          <w:rFonts w:asciiTheme="minorHAnsi" w:hAnsiTheme="minorHAnsi" w:cstheme="minorHAnsi"/>
          <w:b/>
          <w:i/>
          <w:sz w:val="22"/>
          <w:szCs w:val="22"/>
        </w:rPr>
        <w:t>odbavovací zařízení dopravců</w:t>
      </w:r>
      <w:bookmarkEnd w:id="6"/>
      <w:bookmarkEnd w:id="7"/>
      <w:r w:rsidRPr="007A49BB">
        <w:rPr>
          <w:rFonts w:asciiTheme="minorHAnsi" w:hAnsiTheme="minorHAnsi" w:cstheme="minorHAnsi"/>
          <w:b/>
          <w:i/>
          <w:sz w:val="22"/>
          <w:szCs w:val="22"/>
        </w:rPr>
        <w:t>“</w:t>
      </w:r>
    </w:p>
    <w:p w14:paraId="245A9F44" w14:textId="3EAE13BA" w:rsidR="0041149F" w:rsidRPr="007A49BB" w:rsidRDefault="0041149F" w:rsidP="0041149F">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Pr>
          <w:rFonts w:asciiTheme="minorHAnsi" w:hAnsiTheme="minorHAnsi" w:cstheme="minorHAnsi"/>
          <w:sz w:val="22"/>
          <w:szCs w:val="22"/>
        </w:rPr>
        <w:t xml:space="preserve">Objednatelem, v němž jsou stanoveny požadavky na </w:t>
      </w:r>
      <w:r w:rsidRPr="0041149F">
        <w:rPr>
          <w:rFonts w:asciiTheme="minorHAnsi" w:hAnsiTheme="minorHAnsi" w:cstheme="minorHAnsi"/>
          <w:sz w:val="22"/>
          <w:szCs w:val="22"/>
        </w:rPr>
        <w:t>odbavovací zařízení dopravců</w:t>
      </w:r>
      <w:r w:rsidR="000C5C9F">
        <w:rPr>
          <w:rFonts w:asciiTheme="minorHAnsi" w:hAnsiTheme="minorHAnsi" w:cstheme="minorHAnsi"/>
          <w:sz w:val="22"/>
          <w:szCs w:val="22"/>
        </w:rPr>
        <w:t xml:space="preserve"> </w:t>
      </w:r>
      <w:r w:rsidR="000C5C9F" w:rsidRPr="009A588E">
        <w:rPr>
          <w:rFonts w:asciiTheme="minorHAnsi" w:hAnsiTheme="minorHAnsi" w:cstheme="minorHAnsi"/>
          <w:sz w:val="22"/>
          <w:szCs w:val="22"/>
        </w:rPr>
        <w:t xml:space="preserve">(tento dokument tvoří přílohu </w:t>
      </w:r>
      <w:r w:rsidR="000C5C9F">
        <w:rPr>
          <w:rFonts w:asciiTheme="minorHAnsi" w:hAnsiTheme="minorHAnsi" w:cstheme="minorHAnsi"/>
          <w:sz w:val="22"/>
          <w:szCs w:val="22"/>
        </w:rPr>
        <w:t>Technických a provozních standardů VDV</w:t>
      </w:r>
      <w:r w:rsidR="000C5C9F" w:rsidRPr="009A588E">
        <w:rPr>
          <w:rFonts w:asciiTheme="minorHAnsi" w:hAnsiTheme="minorHAnsi" w:cstheme="minorHAnsi"/>
          <w:sz w:val="22"/>
          <w:szCs w:val="22"/>
        </w:rPr>
        <w:t>)</w:t>
      </w:r>
      <w:r w:rsidRPr="00551D60">
        <w:rPr>
          <w:rFonts w:asciiTheme="minorHAnsi" w:hAnsiTheme="minorHAnsi" w:cstheme="minorHAnsi"/>
          <w:sz w:val="22"/>
          <w:szCs w:val="22"/>
        </w:rPr>
        <w:t>;</w:t>
      </w:r>
    </w:p>
    <w:p w14:paraId="2019F083"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„Provozní záloha“</w:t>
      </w:r>
    </w:p>
    <w:p w14:paraId="1E2C970D" w14:textId="0C623123" w:rsidR="000031BF" w:rsidRPr="007A49BB" w:rsidRDefault="00551D6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000031BF" w:rsidRPr="00551D60">
        <w:rPr>
          <w:rFonts w:asciiTheme="minorHAnsi" w:hAnsiTheme="minorHAnsi" w:cstheme="minorHAnsi"/>
          <w:sz w:val="22"/>
          <w:szCs w:val="22"/>
        </w:rPr>
        <w:t>;</w:t>
      </w:r>
    </w:p>
    <w:p w14:paraId="01F9B91E" w14:textId="6DD20A7E"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Přeplatek“</w:t>
      </w:r>
    </w:p>
    <w:p w14:paraId="643F5CA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částku, o kterou Zálohy na Odměnu převyšují skutečnou výši Odměny, na niž vznikl Dopravci za příslušné období nárok;</w:t>
      </w:r>
    </w:p>
    <w:p w14:paraId="6DD2920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„Přepravní řád“</w:t>
      </w:r>
    </w:p>
    <w:p w14:paraId="423987E3" w14:textId="002D4D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příslušnou vyhlášku Ministerstva dopravy (aktuálně vyhl</w:t>
      </w:r>
      <w:r w:rsidR="00192651" w:rsidRPr="007A49BB">
        <w:rPr>
          <w:rFonts w:asciiTheme="minorHAnsi" w:hAnsiTheme="minorHAnsi" w:cstheme="minorHAnsi"/>
          <w:sz w:val="22"/>
          <w:szCs w:val="22"/>
        </w:rPr>
        <w:t>áška</w:t>
      </w:r>
      <w:r w:rsidRPr="007A49BB">
        <w:rPr>
          <w:rFonts w:asciiTheme="minorHAnsi" w:hAnsiTheme="minorHAnsi" w:cstheme="minorHAnsi"/>
          <w:sz w:val="22"/>
          <w:szCs w:val="22"/>
        </w:rPr>
        <w:t xml:space="preserve"> Ministerstva dopravy a spojů č.</w:t>
      </w:r>
      <w:r w:rsidR="00741CA8" w:rsidRPr="007A49BB">
        <w:rPr>
          <w:rFonts w:asciiTheme="minorHAnsi" w:hAnsiTheme="minorHAnsi" w:cstheme="minorHAnsi"/>
          <w:sz w:val="22"/>
          <w:szCs w:val="22"/>
        </w:rPr>
        <w:t> </w:t>
      </w:r>
      <w:r w:rsidRPr="007A49BB">
        <w:rPr>
          <w:rFonts w:asciiTheme="minorHAnsi" w:hAnsiTheme="minorHAnsi" w:cstheme="minorHAnsi"/>
          <w:sz w:val="22"/>
          <w:szCs w:val="22"/>
        </w:rPr>
        <w:t>175/2000 Sb., o přepravním řádu pro veřejnou drážní a silniční osobní dopravu, ve znění pozdějších předpisů), případně další právní předpis, stanovující podmínky, za nichž se přepravují osoby, jejich zavazadla a věci a zvířata s nimi přepravovaná v silniční dopravě a integrované dopravě;</w:t>
      </w:r>
    </w:p>
    <w:p w14:paraId="341EEBD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„Přílohy“</w:t>
      </w:r>
    </w:p>
    <w:p w14:paraId="214AE29D" w14:textId="72232DA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znamenají dokumenty nazvané přílohami s příslušným číslem, jež jsou připojeny k této Smlouvě a</w:t>
      </w:r>
      <w:r w:rsidR="00FD018F" w:rsidRPr="007A49BB">
        <w:rPr>
          <w:rFonts w:asciiTheme="minorHAnsi" w:hAnsiTheme="minorHAnsi" w:cstheme="minorHAnsi"/>
          <w:sz w:val="22"/>
          <w:szCs w:val="22"/>
        </w:rPr>
        <w:t> </w:t>
      </w:r>
      <w:r w:rsidRPr="007A49BB">
        <w:rPr>
          <w:rFonts w:asciiTheme="minorHAnsi" w:hAnsiTheme="minorHAnsi" w:cstheme="minorHAnsi"/>
          <w:sz w:val="22"/>
          <w:szCs w:val="22"/>
        </w:rPr>
        <w:t>jsou její nedílnou součástí;</w:t>
      </w:r>
    </w:p>
    <w:p w14:paraId="50E4616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„Rámcové jízdní řády“</w:t>
      </w:r>
    </w:p>
    <w:p w14:paraId="30D007D5" w14:textId="23DCF658" w:rsidR="005F6100" w:rsidRDefault="000031BF" w:rsidP="005F610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znamenají orientační jízdní řády vycházející z aktuální potřeby Objednatele v okamžiku zahájení Výběrového řízení, které vymezují základní rozsah zajištění dopravní obslužnosti a časové polohy jednotlivých Spojů na Autobusových linkách. </w:t>
      </w:r>
      <w:r w:rsidR="00BE5877" w:rsidRPr="007A49BB">
        <w:rPr>
          <w:rFonts w:asciiTheme="minorHAnsi" w:hAnsiTheme="minorHAnsi" w:cstheme="minorHAnsi"/>
          <w:sz w:val="22"/>
          <w:szCs w:val="22"/>
        </w:rPr>
        <w:t>Rámcové jízdní řády jsou součástí Přílohy č. 1</w:t>
      </w:r>
      <w:r w:rsidR="00BE5877">
        <w:rPr>
          <w:rFonts w:asciiTheme="minorHAnsi" w:hAnsiTheme="minorHAnsi" w:cstheme="minorHAnsi"/>
          <w:sz w:val="22"/>
          <w:szCs w:val="22"/>
        </w:rPr>
        <w:t>a a Přílohy č. 1b</w:t>
      </w:r>
      <w:r w:rsidR="00BE5877" w:rsidRPr="007A49BB">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1F8BC3ED" w14:textId="3D70F0B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„Smlouva“</w:t>
      </w:r>
    </w:p>
    <w:p w14:paraId="4FE81D0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tuto Smlouvu o veřejných službách v přepravě cestujících ve veřejné linkové osobní dopravě</w:t>
      </w:r>
      <w:r w:rsidRPr="007A49BB" w:rsidDel="00AD27B6">
        <w:rPr>
          <w:rFonts w:asciiTheme="minorHAnsi" w:hAnsiTheme="minorHAnsi" w:cstheme="minorHAnsi"/>
          <w:sz w:val="22"/>
          <w:szCs w:val="22"/>
        </w:rPr>
        <w:t xml:space="preserve"> </w:t>
      </w:r>
      <w:r w:rsidRPr="007A49BB">
        <w:rPr>
          <w:rFonts w:asciiTheme="minorHAnsi" w:hAnsiTheme="minorHAnsi" w:cstheme="minorHAnsi"/>
          <w:sz w:val="22"/>
          <w:szCs w:val="22"/>
        </w:rPr>
        <w:t>podepsanou Stranami, včetně všech Příloh, jakož i veškeré její změny a dodatky, které budou vyhotoveny Stranami v souladu s ustanoveními této Smlouvy;</w:t>
      </w:r>
    </w:p>
    <w:p w14:paraId="14C9D39C" w14:textId="702E79F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„Smluvní přepravní podmínky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1DC7B7EE" w14:textId="4DC1DD4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práva a povinnosti dopravce i cestujících při přepravě, který je Dopravce povinen následně, v souladu s Přepravním řádem, vyhlásit;</w:t>
      </w:r>
    </w:p>
    <w:p w14:paraId="11E7D80A"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„Spoj“</w:t>
      </w:r>
    </w:p>
    <w:p w14:paraId="0657C26A"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jednotlivé dopravní spojení v rámci Autobusové linky, které je časově a místně určeno Jízdním řádem a které v souladu s touto Smlouvou zajišťuje Dopravce dle této Smlouvy. Spoje jsou vymezeny v Rámcových jízdních řádech, příp. aktuálně platných Jízdních řádech;</w:t>
      </w:r>
    </w:p>
    <w:p w14:paraId="4D5AE235" w14:textId="54DD6FBC"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„Strana“ a „Strany“</w:t>
      </w:r>
    </w:p>
    <w:p w14:paraId="32A4E851"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Objednatele nebo Dopravce, případně jak Objednatele, tak i Dopravce podle kontextu;</w:t>
      </w:r>
    </w:p>
    <w:p w14:paraId="7B7135D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„Tarif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412AEE04" w14:textId="4E1450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pro Dopravce </w:t>
      </w:r>
      <w:r w:rsidR="00422AAF">
        <w:rPr>
          <w:rFonts w:asciiTheme="minorHAnsi" w:hAnsiTheme="minorHAnsi" w:cstheme="minorHAnsi"/>
          <w:sz w:val="22"/>
          <w:szCs w:val="22"/>
        </w:rPr>
        <w:t>Objednatelem</w:t>
      </w:r>
      <w:r w:rsidRPr="007A49BB">
        <w:rPr>
          <w:rFonts w:asciiTheme="minorHAnsi" w:hAnsiTheme="minorHAnsi" w:cstheme="minorHAnsi"/>
          <w:sz w:val="22"/>
          <w:szCs w:val="22"/>
        </w:rPr>
        <w:t xml:space="preserve">, následně vyhlašovaný Dopravcem, jímž jsou stanoveny sazby jízdného a dovozného, způsob nabytí jízdních dokladů a jejich platnost, v rámci </w:t>
      </w:r>
      <w:r w:rsidR="00C51B17" w:rsidRPr="007A49BB">
        <w:rPr>
          <w:rFonts w:asciiTheme="minorHAnsi" w:hAnsiTheme="minorHAnsi" w:cstheme="minorHAnsi"/>
          <w:sz w:val="22"/>
          <w:szCs w:val="22"/>
        </w:rPr>
        <w:t>VDV</w:t>
      </w:r>
      <w:r w:rsidRPr="007A49BB">
        <w:rPr>
          <w:rFonts w:asciiTheme="minorHAnsi" w:hAnsiTheme="minorHAnsi" w:cstheme="minorHAnsi"/>
          <w:sz w:val="22"/>
          <w:szCs w:val="22"/>
        </w:rPr>
        <w:t>;</w:t>
      </w:r>
    </w:p>
    <w:p w14:paraId="26F9EDC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 xml:space="preserve">„Technické a provozní standardy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8781741" w14:textId="69B63032" w:rsidR="002F4C4D" w:rsidRDefault="000031BF" w:rsidP="002F4C4D">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997038" w:rsidRPr="007A49BB">
        <w:rPr>
          <w:rFonts w:asciiTheme="minorHAnsi" w:hAnsiTheme="minorHAnsi" w:cstheme="minorHAnsi"/>
          <w:sz w:val="22"/>
          <w:szCs w:val="22"/>
        </w:rPr>
        <w:t>Objednatelem</w:t>
      </w:r>
      <w:r w:rsidRPr="007A49BB">
        <w:rPr>
          <w:rFonts w:asciiTheme="minorHAnsi" w:hAnsiTheme="minorHAnsi" w:cstheme="minorHAnsi"/>
          <w:sz w:val="22"/>
          <w:szCs w:val="22"/>
        </w:rPr>
        <w:t xml:space="preserve">, jímž jsou upraveny zejména nutné a minimální technické a provozní </w:t>
      </w:r>
      <w:r w:rsidR="00997038" w:rsidRPr="007A49BB">
        <w:rPr>
          <w:rFonts w:asciiTheme="minorHAnsi" w:hAnsiTheme="minorHAnsi" w:cstheme="minorHAnsi"/>
          <w:sz w:val="22"/>
          <w:szCs w:val="22"/>
        </w:rPr>
        <w:t>standardy</w:t>
      </w:r>
      <w:r w:rsidRPr="007A49BB">
        <w:rPr>
          <w:rFonts w:asciiTheme="minorHAnsi" w:hAnsiTheme="minorHAnsi" w:cstheme="minorHAnsi"/>
          <w:sz w:val="22"/>
          <w:szCs w:val="22"/>
        </w:rPr>
        <w:t>, které musí Dopravce při plnění povinností dle této Smlouvy splnit;</w:t>
      </w:r>
      <w:r w:rsidR="00D637D3">
        <w:rPr>
          <w:rFonts w:asciiTheme="minorHAnsi" w:hAnsiTheme="minorHAnsi" w:cstheme="minorHAnsi"/>
          <w:sz w:val="22"/>
          <w:szCs w:val="22"/>
        </w:rPr>
        <w:t xml:space="preserve"> </w:t>
      </w:r>
      <w:r w:rsidR="00D637D3" w:rsidRPr="00D637D3">
        <w:rPr>
          <w:rFonts w:asciiTheme="minorHAnsi" w:hAnsiTheme="minorHAnsi" w:cstheme="minorHAnsi"/>
          <w:sz w:val="22"/>
          <w:szCs w:val="22"/>
        </w:rPr>
        <w:t>Technické a</w:t>
      </w:r>
      <w:r w:rsidR="00D637D3">
        <w:rPr>
          <w:rFonts w:asciiTheme="minorHAnsi" w:hAnsiTheme="minorHAnsi" w:cstheme="minorHAnsi"/>
          <w:sz w:val="22"/>
          <w:szCs w:val="22"/>
        </w:rPr>
        <w:t> </w:t>
      </w:r>
      <w:r w:rsidR="00D637D3" w:rsidRPr="00D637D3">
        <w:rPr>
          <w:rFonts w:asciiTheme="minorHAnsi" w:hAnsiTheme="minorHAnsi" w:cstheme="minorHAnsi"/>
          <w:sz w:val="22"/>
          <w:szCs w:val="22"/>
        </w:rPr>
        <w:t xml:space="preserve">provozní standardy VDV </w:t>
      </w:r>
      <w:r w:rsidR="00D637D3">
        <w:rPr>
          <w:rFonts w:asciiTheme="minorHAnsi" w:hAnsiTheme="minorHAnsi" w:cstheme="minorHAnsi"/>
          <w:sz w:val="22"/>
          <w:szCs w:val="22"/>
        </w:rPr>
        <w:t xml:space="preserve">jsou zpracovány samostatně </w:t>
      </w:r>
      <w:r w:rsidR="00D637D3" w:rsidRPr="00D637D3">
        <w:rPr>
          <w:rFonts w:asciiTheme="minorHAnsi" w:hAnsiTheme="minorHAnsi" w:cstheme="minorHAnsi"/>
          <w:sz w:val="22"/>
          <w:szCs w:val="22"/>
        </w:rPr>
        <w:t>na období od Zahájení provozu po dobu čtyř let, resp. do dne předcházejícího dni celostátní změny jízdních řádů dle § 17 odst. 2 Zákona o silniční dopravě ve čtvrtém kalendářním roce, která se svým pořadím v kalendářním roce shoduje s celostátní změnou jízdních řádů, od níž došlo k Zahájení provozu</w:t>
      </w:r>
      <w:r w:rsidR="00D637D3">
        <w:rPr>
          <w:rFonts w:asciiTheme="minorHAnsi" w:hAnsiTheme="minorHAnsi" w:cstheme="minorHAnsi"/>
          <w:sz w:val="22"/>
          <w:szCs w:val="22"/>
        </w:rPr>
        <w:t xml:space="preserve">, </w:t>
      </w:r>
      <w:r w:rsidR="0041149F" w:rsidRPr="0041149F">
        <w:rPr>
          <w:rFonts w:asciiTheme="minorHAnsi" w:hAnsiTheme="minorHAnsi" w:cstheme="minorHAnsi"/>
          <w:sz w:val="22"/>
          <w:szCs w:val="22"/>
        </w:rPr>
        <w:t>a samostatně na období po uplynutí období dle předchozí věty do konce trvání této Smlouvy</w:t>
      </w:r>
      <w:r w:rsidR="00D637D3">
        <w:rPr>
          <w:rFonts w:asciiTheme="minorHAnsi" w:hAnsiTheme="minorHAnsi" w:cstheme="minorHAnsi"/>
          <w:sz w:val="22"/>
          <w:szCs w:val="22"/>
        </w:rPr>
        <w:t>;</w:t>
      </w:r>
    </w:p>
    <w:p w14:paraId="4FBEE933" w14:textId="5827C331"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„Veřejná zakázka“</w:t>
      </w:r>
    </w:p>
    <w:p w14:paraId="6A052E3B" w14:textId="7F50C033"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veřejnou </w:t>
      </w:r>
      <w:r w:rsidRPr="008F47D4">
        <w:rPr>
          <w:rFonts w:asciiTheme="minorHAnsi" w:hAnsiTheme="minorHAnsi" w:cstheme="minorHAnsi"/>
          <w:sz w:val="22"/>
          <w:szCs w:val="22"/>
        </w:rPr>
        <w:t>zakázku „</w:t>
      </w:r>
      <w:r w:rsidR="007A4925" w:rsidRPr="00840DDE">
        <w:rPr>
          <w:rFonts w:ascii="Calibri" w:hAnsi="Calibri"/>
          <w:sz w:val="22"/>
          <w:lang w:bidi="en-US"/>
        </w:rPr>
        <w:t xml:space="preserve">Zajištění dopravní obslužnosti veřejnou linkovou dopravou na území Kraje Vysočina od roku 2022 – část č. </w:t>
      </w:r>
      <w:r w:rsidR="00634A74">
        <w:rPr>
          <w:rFonts w:ascii="Calibri" w:hAnsi="Calibri"/>
          <w:sz w:val="22"/>
          <w:lang w:bidi="en-US"/>
        </w:rPr>
        <w:t>4</w:t>
      </w:r>
      <w:r w:rsidRPr="008F47D4">
        <w:rPr>
          <w:rFonts w:asciiTheme="minorHAnsi" w:hAnsiTheme="minorHAnsi" w:cstheme="minorHAnsi"/>
          <w:sz w:val="22"/>
          <w:szCs w:val="22"/>
        </w:rPr>
        <w:t>“ zadávanou</w:t>
      </w:r>
      <w:r w:rsidRPr="007A49BB">
        <w:rPr>
          <w:rFonts w:asciiTheme="minorHAnsi" w:hAnsiTheme="minorHAnsi" w:cstheme="minorHAnsi"/>
          <w:sz w:val="22"/>
          <w:szCs w:val="22"/>
        </w:rPr>
        <w:t xml:space="preserve"> Objednatelem;</w:t>
      </w:r>
    </w:p>
    <w:p w14:paraId="63CB6C11"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„Vozidlo“</w:t>
      </w:r>
    </w:p>
    <w:p w14:paraId="0DFDB1D4" w14:textId="790D32D1"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w:t>
      </w:r>
      <w:r w:rsidR="00435E2C">
        <w:rPr>
          <w:rFonts w:asciiTheme="minorHAnsi" w:hAnsiTheme="minorHAnsi" w:cstheme="minorHAnsi"/>
          <w:sz w:val="22"/>
          <w:szCs w:val="22"/>
        </w:rPr>
        <w:t>autobusy</w:t>
      </w:r>
      <w:r w:rsidRPr="007A49BB">
        <w:rPr>
          <w:rFonts w:asciiTheme="minorHAnsi" w:hAnsiTheme="minorHAnsi" w:cstheme="minorHAnsi"/>
          <w:sz w:val="22"/>
          <w:szCs w:val="22"/>
        </w:rPr>
        <w:t>, kterými Dopravce plní Závazek veřejné služby dle této Smlouvy;</w:t>
      </w:r>
    </w:p>
    <w:p w14:paraId="33E6A077" w14:textId="4BF2E5F6"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„Výběrové řízení“</w:t>
      </w:r>
    </w:p>
    <w:p w14:paraId="31A6B2E6" w14:textId="406CDBB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zadávací řízení uskutečněné podle zákona č. 134/2016 Sb., o zadávání veřejných zakázek, ve znění pozdějších předpisů, v němž byl Dopravce vybrán pro zajištění části předmětu Veřejné zakázky;</w:t>
      </w:r>
    </w:p>
    <w:p w14:paraId="6329E7D6"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„Zahájení provozu“</w:t>
      </w:r>
    </w:p>
    <w:p w14:paraId="59AFE51E" w14:textId="77915E4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den, od něhož je Dopravce povinen zajistit dopravu pro dané Autobusové linky a poskytovat Objednateli další služby v rozsahu podle této Smlouvy, tj. </w:t>
      </w:r>
      <w:r w:rsidR="006055CC" w:rsidRPr="007A49BB">
        <w:rPr>
          <w:rFonts w:asciiTheme="minorHAnsi" w:hAnsiTheme="minorHAnsi" w:cstheme="minorHAnsi"/>
          <w:sz w:val="22"/>
          <w:szCs w:val="22"/>
        </w:rPr>
        <w:t>od</w:t>
      </w:r>
      <w:r w:rsidR="002F1265">
        <w:rPr>
          <w:rFonts w:asciiTheme="minorHAnsi" w:hAnsiTheme="minorHAnsi" w:cstheme="minorHAnsi"/>
          <w:sz w:val="22"/>
          <w:szCs w:val="22"/>
        </w:rPr>
        <w:t>e</w:t>
      </w:r>
      <w:r w:rsidR="006055CC" w:rsidRPr="007A49BB">
        <w:rPr>
          <w:rFonts w:asciiTheme="minorHAnsi" w:hAnsiTheme="minorHAnsi" w:cstheme="minorHAnsi"/>
          <w:sz w:val="22"/>
          <w:szCs w:val="22"/>
        </w:rPr>
        <w:t xml:space="preserve"> </w:t>
      </w:r>
      <w:r w:rsidR="002F1265"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202</w:t>
      </w:r>
      <w:r w:rsidR="000C7BAB">
        <w:rPr>
          <w:rFonts w:asciiTheme="minorHAnsi" w:hAnsiTheme="minorHAnsi" w:cstheme="minorHAnsi"/>
          <w:bCs/>
          <w:sz w:val="22"/>
          <w:szCs w:val="22"/>
        </w:rPr>
        <w:t>2</w:t>
      </w:r>
      <w:r w:rsid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Termín Zahájení provozu dle předchozí věty vychází z předpokladu uzavření této Smlouvy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V případě, kdy nedojde k uzavření této Smlouvy v termínu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bude termín Zahájení provozu automaticky posunut tak, aby začínal prvním dnem kalendářního měsíce a aby doba od podpisu této Smlouvy do Zahájení provozu činila vždy alespoň </w:t>
      </w:r>
      <w:r w:rsidR="00A562DE">
        <w:rPr>
          <w:rFonts w:asciiTheme="minorHAnsi" w:hAnsiTheme="minorHAnsi" w:cstheme="minorHAnsi"/>
          <w:sz w:val="22"/>
          <w:szCs w:val="22"/>
        </w:rPr>
        <w:t>12</w:t>
      </w:r>
      <w:r w:rsidR="00A562DE" w:rsidRP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měsíců, nedohodne-li se Objednatel s Dopravcem písemně na termínu dřívějším. Objednatel se s Dopravcem může dohodnout na termínu Zahájení provozu dřívějším než </w:t>
      </w:r>
      <w:r w:rsidR="00F250C3" w:rsidRPr="007A49BB">
        <w:rPr>
          <w:rFonts w:asciiTheme="minorHAnsi" w:hAnsiTheme="minorHAnsi" w:cstheme="minorHAnsi"/>
          <w:sz w:val="22"/>
          <w:szCs w:val="22"/>
        </w:rPr>
        <w:t>od</w:t>
      </w:r>
      <w:r w:rsidR="00F250C3">
        <w:rPr>
          <w:rFonts w:asciiTheme="minorHAnsi" w:hAnsiTheme="minorHAnsi" w:cstheme="minorHAnsi"/>
          <w:sz w:val="22"/>
          <w:szCs w:val="22"/>
        </w:rPr>
        <w:t>e</w:t>
      </w:r>
      <w:r w:rsidR="00F250C3" w:rsidRPr="007A49BB">
        <w:rPr>
          <w:rFonts w:asciiTheme="minorHAnsi" w:hAnsiTheme="minorHAnsi" w:cstheme="minorHAnsi"/>
          <w:sz w:val="22"/>
          <w:szCs w:val="22"/>
        </w:rPr>
        <w:t xml:space="preserve"> </w:t>
      </w:r>
      <w:r w:rsidR="00F250C3"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w:t>
      </w:r>
      <w:r w:rsidR="000C7BAB">
        <w:rPr>
          <w:rFonts w:asciiTheme="minorHAnsi" w:hAnsiTheme="minorHAnsi" w:cstheme="minorHAnsi"/>
          <w:bCs/>
          <w:sz w:val="22"/>
          <w:szCs w:val="22"/>
        </w:rPr>
        <w:t>22</w:t>
      </w:r>
      <w:r w:rsidR="00F250C3" w:rsidRPr="00F250C3">
        <w:rPr>
          <w:rFonts w:asciiTheme="minorHAnsi" w:hAnsiTheme="minorHAnsi" w:cstheme="minorHAnsi"/>
          <w:sz w:val="22"/>
          <w:szCs w:val="22"/>
        </w:rPr>
        <w:t>.</w:t>
      </w:r>
    </w:p>
    <w:p w14:paraId="4BF58AB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„Základní roční proběh“</w:t>
      </w:r>
    </w:p>
    <w:p w14:paraId="25D747A7" w14:textId="768EDA16"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výchozí průměrný roční </w:t>
      </w:r>
      <w:r w:rsidRPr="00EB786B">
        <w:rPr>
          <w:rFonts w:asciiTheme="minorHAnsi" w:hAnsiTheme="minorHAnsi" w:cstheme="minorHAnsi"/>
          <w:sz w:val="22"/>
          <w:szCs w:val="22"/>
        </w:rPr>
        <w:t xml:space="preserve">počet kilometrů na jedno Vozidlo, stanovený </w:t>
      </w:r>
      <w:r w:rsidRPr="007A49BB">
        <w:rPr>
          <w:rFonts w:asciiTheme="minorHAnsi" w:hAnsiTheme="minorHAnsi" w:cstheme="minorHAnsi"/>
          <w:sz w:val="22"/>
          <w:szCs w:val="22"/>
        </w:rPr>
        <w:t>v</w:t>
      </w:r>
      <w:r w:rsidR="002F100C">
        <w:rPr>
          <w:rFonts w:asciiTheme="minorHAnsi" w:hAnsiTheme="minorHAnsi" w:cstheme="minorHAnsi"/>
          <w:sz w:val="22"/>
          <w:szCs w:val="22"/>
        </w:rPr>
        <w:t> </w:t>
      </w:r>
      <w:r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Pr="007A49BB">
        <w:rPr>
          <w:rFonts w:asciiTheme="minorHAnsi" w:hAnsiTheme="minorHAnsi" w:cstheme="minorHAnsi"/>
          <w:sz w:val="22"/>
          <w:szCs w:val="22"/>
        </w:rPr>
        <w:t>2</w:t>
      </w:r>
      <w:r w:rsidR="002F100C">
        <w:rPr>
          <w:rFonts w:asciiTheme="minorHAnsi" w:hAnsiTheme="minorHAnsi" w:cstheme="minorHAnsi"/>
          <w:sz w:val="22"/>
          <w:szCs w:val="22"/>
        </w:rPr>
        <w:t>a a </w:t>
      </w:r>
      <w:r w:rsidR="002F100C" w:rsidRPr="007A49BB">
        <w:rPr>
          <w:rFonts w:asciiTheme="minorHAnsi" w:hAnsiTheme="minorHAnsi" w:cstheme="minorHAnsi"/>
          <w:sz w:val="22"/>
          <w:szCs w:val="22"/>
        </w:rPr>
        <w:t>v</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2</w:t>
      </w:r>
      <w:r w:rsidR="002F100C">
        <w:rPr>
          <w:rFonts w:asciiTheme="minorHAnsi" w:hAnsiTheme="minorHAnsi" w:cstheme="minorHAnsi"/>
          <w:sz w:val="22"/>
          <w:szCs w:val="22"/>
        </w:rPr>
        <w:t>b</w:t>
      </w:r>
      <w:r w:rsidRPr="00EB786B">
        <w:rPr>
          <w:rFonts w:asciiTheme="minorHAnsi" w:hAnsiTheme="minorHAnsi" w:cstheme="minorHAnsi"/>
          <w:sz w:val="22"/>
          <w:szCs w:val="22"/>
        </w:rPr>
        <w:t xml:space="preserve"> této Smlouvy;</w:t>
      </w:r>
    </w:p>
    <w:p w14:paraId="6C9E2D95" w14:textId="67350849"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Zákon o silniční dopravě</w:t>
      </w:r>
      <w:r w:rsidRPr="007A49BB">
        <w:rPr>
          <w:rFonts w:asciiTheme="minorHAnsi" w:hAnsiTheme="minorHAnsi" w:cstheme="minorHAnsi"/>
          <w:b/>
          <w:i/>
          <w:sz w:val="22"/>
          <w:szCs w:val="22"/>
        </w:rPr>
        <w:t>“</w:t>
      </w:r>
    </w:p>
    <w:p w14:paraId="5EB1F8AF" w14:textId="4365FD20"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znamená zákon č. 111/1994 Sb., o silniční dopravě, ve znění pozdějších předpisů</w:t>
      </w:r>
      <w:r w:rsidRPr="007A49BB">
        <w:rPr>
          <w:rFonts w:asciiTheme="minorHAnsi" w:hAnsiTheme="minorHAnsi" w:cstheme="minorHAnsi"/>
          <w:sz w:val="22"/>
          <w:szCs w:val="22"/>
        </w:rPr>
        <w:t>;</w:t>
      </w:r>
    </w:p>
    <w:p w14:paraId="4EE49BD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„Zákon o veřejných službách“ nebo „ZVS“</w:t>
      </w:r>
    </w:p>
    <w:p w14:paraId="333BA6EE"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zákon č. 194/2010 Sb., o veřejných službách v přepravě cestujících a o změně dalších zákonů, ve znění pozdějších předpisů;</w:t>
      </w:r>
    </w:p>
    <w:p w14:paraId="01F5CDB7" w14:textId="7011D80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„Zastávka“</w:t>
      </w:r>
    </w:p>
    <w:p w14:paraId="4DE194E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předepsaným způsobem označené a vybavené místo v rámci Autobusové linky určené k nástupu, výstupu nebo přestupu cestujících v jednom nebo více směrech jízdy;</w:t>
      </w:r>
    </w:p>
    <w:p w14:paraId="621A87A9"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„Závazek veřejné služby“</w:t>
      </w:r>
    </w:p>
    <w:p w14:paraId="2ED34725" w14:textId="4134FF71" w:rsidR="000031BF" w:rsidRPr="007A49BB" w:rsidRDefault="000031BF" w:rsidP="006B37D0">
      <w:pPr>
        <w:rPr>
          <w:rFonts w:asciiTheme="minorHAnsi" w:hAnsiTheme="minorHAnsi" w:cstheme="minorHAnsi"/>
          <w:sz w:val="22"/>
          <w:szCs w:val="22"/>
        </w:rPr>
      </w:pPr>
      <w:r w:rsidRPr="007A49BB">
        <w:rPr>
          <w:rFonts w:asciiTheme="minorHAnsi" w:hAnsiTheme="minorHAnsi" w:cstheme="minorHAnsi"/>
          <w:sz w:val="22"/>
          <w:szCs w:val="22"/>
        </w:rPr>
        <w:t xml:space="preserve">znamená výkon veřejných služeb ve veřejné linkové dopravě za účelem zajištění dopravní obslužnosti </w:t>
      </w:r>
      <w:r w:rsidR="00AD2A06">
        <w:rPr>
          <w:rFonts w:asciiTheme="minorHAnsi" w:hAnsiTheme="minorHAnsi" w:cstheme="minorHAnsi"/>
          <w:sz w:val="22"/>
          <w:szCs w:val="22"/>
        </w:rPr>
        <w:t>Kr</w:t>
      </w:r>
      <w:r w:rsidRPr="007A49BB">
        <w:rPr>
          <w:rFonts w:asciiTheme="minorHAnsi" w:hAnsiTheme="minorHAnsi" w:cstheme="minorHAnsi"/>
          <w:sz w:val="22"/>
          <w:szCs w:val="22"/>
        </w:rPr>
        <w:t>aje Vysočina v souladu se zákonem č. 129/2000 Sb., o krajích (krajské zřízení), ve znění pozdějších předpisů, a § 2 zákona č. 194/2010 Sb., o veřejných službách v přepravě cestujících a o změně dalších zákonů, ve znění pozdějších předpisů, to vše v rozsahu daném touto Smlouvou.</w:t>
      </w:r>
    </w:p>
    <w:p w14:paraId="7E028D1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Předmět smlouvy</w:t>
      </w:r>
    </w:p>
    <w:p w14:paraId="10791716" w14:textId="77777777" w:rsidR="000031BF" w:rsidRPr="007A49BB" w:rsidRDefault="000031BF" w:rsidP="006B37D0">
      <w:pPr>
        <w:pStyle w:val="Clanek11"/>
        <w:widowControl/>
        <w:tabs>
          <w:tab w:val="clear" w:pos="1180"/>
        </w:tabs>
        <w:ind w:left="0" w:hanging="709"/>
      </w:pPr>
      <w:r w:rsidRPr="007A49BB">
        <w:t>Účelem této Smlouvy je zajištění a rozvoj efektivní a kvalitní veřejné linkové dopravy a zajištění dopravní obslužnosti v </w:t>
      </w:r>
      <w:r w:rsidR="00300FAA" w:rsidRPr="007A49BB">
        <w:t>K</w:t>
      </w:r>
      <w:r w:rsidRPr="007A49BB">
        <w:t>raji Vysočina, případně v dopravně souvisejícím území.</w:t>
      </w:r>
    </w:p>
    <w:p w14:paraId="10776496" w14:textId="77777777" w:rsidR="000031BF" w:rsidRPr="007A49BB" w:rsidRDefault="000031BF" w:rsidP="006B37D0">
      <w:pPr>
        <w:pStyle w:val="Clanek11"/>
        <w:widowControl/>
        <w:tabs>
          <w:tab w:val="clear" w:pos="1180"/>
        </w:tabs>
        <w:ind w:left="0" w:hanging="709"/>
      </w:pPr>
      <w:r w:rsidRPr="007A49BB">
        <w:t>Předmětem této Smlouvy je</w:t>
      </w:r>
    </w:p>
    <w:p w14:paraId="4F5A8DCE" w14:textId="71939965"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Dopravce plnit Závazek veřejné služby;</w:t>
      </w:r>
    </w:p>
    <w:p w14:paraId="5FFF0455" w14:textId="77777777"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Objednatele hradit Dopravci za plnění Závazku veřejné služby Odměnu;</w:t>
      </w:r>
    </w:p>
    <w:p w14:paraId="55560B51" w14:textId="77777777" w:rsidR="000031BF" w:rsidRPr="007A49BB" w:rsidRDefault="000031BF" w:rsidP="006B37D0">
      <w:pPr>
        <w:pStyle w:val="Claneki"/>
        <w:numPr>
          <w:ilvl w:val="0"/>
          <w:numId w:val="0"/>
        </w:numPr>
        <w:rPr>
          <w:rFonts w:asciiTheme="minorHAnsi" w:hAnsiTheme="minorHAnsi" w:cstheme="minorHAnsi"/>
          <w:szCs w:val="22"/>
        </w:rPr>
      </w:pPr>
      <w:r w:rsidRPr="007A49BB">
        <w:rPr>
          <w:rFonts w:asciiTheme="minorHAnsi" w:hAnsiTheme="minorHAnsi" w:cstheme="minorHAnsi"/>
          <w:szCs w:val="22"/>
        </w:rPr>
        <w:t>a to vše za podmínek stanovených níže v této Smlouvě.</w:t>
      </w:r>
    </w:p>
    <w:p w14:paraId="60FD057B" w14:textId="26DE5134" w:rsidR="000031BF" w:rsidRPr="007A49BB" w:rsidRDefault="000031BF" w:rsidP="006B37D0">
      <w:pPr>
        <w:pStyle w:val="Clanek11"/>
        <w:widowControl/>
        <w:tabs>
          <w:tab w:val="clear" w:pos="1180"/>
        </w:tabs>
        <w:ind w:left="0" w:hanging="709"/>
      </w:pPr>
      <w:r w:rsidRPr="007A49BB">
        <w:t>Závazek veřejné služby je vymezen Přílohou č. 1</w:t>
      </w:r>
      <w:r w:rsidR="000C4CE9">
        <w:t xml:space="preserve">a a </w:t>
      </w:r>
      <w:r w:rsidR="000C4CE9" w:rsidRPr="007A49BB">
        <w:t>Přílohou č. 1</w:t>
      </w:r>
      <w:r w:rsidR="000C4CE9">
        <w:t>b</w:t>
      </w:r>
      <w:r w:rsidR="007C17CF" w:rsidRPr="007A49BB">
        <w:t xml:space="preserve"> </w:t>
      </w:r>
      <w:r w:rsidRPr="007A49BB">
        <w:t xml:space="preserve">této Smlouvy včetně Rámcových jízdních řádů. Od okamžiku schválení Jízdního řádu Dopravním úřadem je Závazek veřejné služby vymezen </w:t>
      </w:r>
      <w:r w:rsidR="000C4CE9" w:rsidRPr="007A49BB">
        <w:t>Přílohou č. 1</w:t>
      </w:r>
      <w:r w:rsidR="000C4CE9">
        <w:t xml:space="preserve">a a </w:t>
      </w:r>
      <w:r w:rsidR="000C4CE9" w:rsidRPr="007A49BB">
        <w:t>Přílohou č. 1</w:t>
      </w:r>
      <w:r w:rsidR="000C4CE9">
        <w:t>b</w:t>
      </w:r>
      <w:r w:rsidR="007C17CF" w:rsidRPr="007A49BB">
        <w:t xml:space="preserve"> </w:t>
      </w:r>
      <w:r w:rsidRPr="007A49BB">
        <w:t xml:space="preserve">této Smlouvy s tím, že Rámcové jízdní řády jsou okamžikem jejich schválení nahrazeny aktuálními Jízdními řády. V případě potřeby změny Závazku veřejné služby Strany postupují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této Smlouvy.</w:t>
      </w:r>
    </w:p>
    <w:p w14:paraId="4945B2D1" w14:textId="786C871A"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8" w:name="_Ref444697427"/>
      <w:r w:rsidRPr="007A49BB">
        <w:rPr>
          <w:rFonts w:asciiTheme="minorHAnsi" w:hAnsiTheme="minorHAnsi" w:cstheme="minorHAnsi"/>
          <w:szCs w:val="22"/>
        </w:rPr>
        <w:t>Výpočet Odměny</w:t>
      </w:r>
      <w:bookmarkEnd w:id="8"/>
    </w:p>
    <w:p w14:paraId="52251899" w14:textId="77777777" w:rsidR="000031BF" w:rsidRPr="007A49BB" w:rsidRDefault="000031BF" w:rsidP="006B37D0">
      <w:pPr>
        <w:pStyle w:val="Clanek11"/>
        <w:widowControl/>
        <w:tabs>
          <w:tab w:val="clear" w:pos="1180"/>
        </w:tabs>
        <w:ind w:left="0" w:hanging="709"/>
      </w:pPr>
      <w:r w:rsidRPr="007A49BB">
        <w:t>Odměna bude vypočtena a hrazena vždy za období jednoho kalendářního měsíce.</w:t>
      </w:r>
    </w:p>
    <w:p w14:paraId="7711F086" w14:textId="26045CC9" w:rsidR="000031BF" w:rsidRPr="007A49BB" w:rsidRDefault="000031BF" w:rsidP="00E44BA8">
      <w:pPr>
        <w:pStyle w:val="Clanek11"/>
        <w:widowControl/>
        <w:tabs>
          <w:tab w:val="clear" w:pos="1180"/>
        </w:tabs>
        <w:ind w:left="0" w:hanging="709"/>
      </w:pPr>
      <w:bookmarkStart w:id="9" w:name="_Ref444696152"/>
      <w:bookmarkStart w:id="10" w:name="_Ref271622156"/>
      <w:r w:rsidRPr="007A49BB">
        <w:t xml:space="preserve">Výpočet </w:t>
      </w:r>
      <w:bookmarkEnd w:id="9"/>
      <w:r w:rsidR="00C13481">
        <w:t>O</w:t>
      </w:r>
      <w:r w:rsidR="00C13481" w:rsidRPr="007A49BB">
        <w:t>dměny</w:t>
      </w:r>
      <w:r w:rsidR="00E44BA8" w:rsidRPr="007A49BB">
        <w:t xml:space="preserve"> </w:t>
      </w:r>
      <w:r w:rsidRPr="007A49BB">
        <w:t>je dán vzorcem:</w:t>
      </w:r>
      <w:bookmarkEnd w:id="10"/>
    </w:p>
    <w:p w14:paraId="06453454" w14:textId="750510DA" w:rsidR="000031BF" w:rsidRPr="007A49BB" w:rsidRDefault="000031BF" w:rsidP="006B37D0">
      <w:pPr>
        <w:pStyle w:val="Zkladntext"/>
        <w:jc w:val="center"/>
        <w:rPr>
          <w:rFonts w:asciiTheme="minorHAnsi" w:hAnsiTheme="minorHAnsi" w:cstheme="minorHAnsi"/>
          <w:sz w:val="22"/>
          <w:szCs w:val="22"/>
        </w:rPr>
      </w:pPr>
      <w:r w:rsidRPr="007A49BB">
        <w:rPr>
          <w:rFonts w:asciiTheme="minorHAnsi" w:hAnsiTheme="minorHAnsi" w:cstheme="minorHAnsi"/>
          <w:bCs w:val="0"/>
          <w:sz w:val="22"/>
          <w:szCs w:val="22"/>
        </w:rPr>
        <w:t xml:space="preserve">O = </w:t>
      </w:r>
      <w:proofErr w:type="spellStart"/>
      <w:r w:rsidRPr="007A49BB">
        <w:rPr>
          <w:rFonts w:asciiTheme="minorHAnsi" w:hAnsiTheme="minorHAnsi" w:cstheme="minorHAnsi"/>
          <w:bCs w:val="0"/>
          <w:sz w:val="22"/>
          <w:szCs w:val="22"/>
        </w:rPr>
        <w:t>Ckm</w:t>
      </w:r>
      <w:proofErr w:type="spellEnd"/>
      <w:r w:rsidRPr="007A49BB">
        <w:rPr>
          <w:rFonts w:asciiTheme="minorHAnsi" w:hAnsiTheme="minorHAnsi" w:cstheme="minorHAnsi"/>
          <w:bCs w:val="0"/>
          <w:sz w:val="22"/>
          <w:szCs w:val="22"/>
        </w:rPr>
        <w:t xml:space="preserve"> x </w:t>
      </w:r>
      <w:proofErr w:type="spellStart"/>
      <w:r w:rsidRPr="007A49BB">
        <w:rPr>
          <w:rFonts w:asciiTheme="minorHAnsi" w:hAnsiTheme="minorHAnsi" w:cstheme="minorHAnsi"/>
          <w:bCs w:val="0"/>
          <w:sz w:val="22"/>
          <w:szCs w:val="22"/>
        </w:rPr>
        <w:t>Kmu</w:t>
      </w:r>
      <w:proofErr w:type="spellEnd"/>
    </w:p>
    <w:p w14:paraId="27F52082" w14:textId="77777777" w:rsidR="000031BF" w:rsidRPr="007A49BB" w:rsidRDefault="000031BF" w:rsidP="006B37D0">
      <w:pPr>
        <w:pStyle w:val="Zkladntext"/>
        <w:keepNext/>
        <w:keepLines/>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01ECD23A" w14:textId="10684AF0" w:rsidR="000031BF" w:rsidRPr="007A49BB" w:rsidRDefault="000031BF" w:rsidP="006B37D0">
      <w:pPr>
        <w:pStyle w:val="Zkladntext"/>
        <w:keepNext/>
        <w:keepLines/>
        <w:spacing w:before="120" w:after="120"/>
        <w:rPr>
          <w:rFonts w:asciiTheme="minorHAnsi" w:hAnsiTheme="minorHAnsi" w:cstheme="minorHAnsi"/>
          <w:sz w:val="22"/>
          <w:szCs w:val="22"/>
          <w:u w:val="single"/>
        </w:rPr>
      </w:pPr>
      <w:proofErr w:type="spellStart"/>
      <w:r w:rsidRPr="007A49BB">
        <w:rPr>
          <w:rFonts w:asciiTheme="minorHAnsi" w:hAnsiTheme="minorHAnsi" w:cstheme="minorHAnsi"/>
          <w:sz w:val="22"/>
          <w:szCs w:val="22"/>
        </w:rPr>
        <w:t>Ckm</w:t>
      </w:r>
      <w:proofErr w:type="spellEnd"/>
      <w:r w:rsidRPr="007A49BB" w:rsidDel="009A1F6D">
        <w:rPr>
          <w:rFonts w:asciiTheme="minorHAnsi" w:hAnsiTheme="minorHAnsi" w:cstheme="minorHAnsi"/>
          <w:bCs w:val="0"/>
          <w:sz w:val="22"/>
          <w:szCs w:val="22"/>
        </w:rPr>
        <w:t xml:space="preserve"> </w:t>
      </w:r>
      <w:r w:rsidRPr="007A49BB">
        <w:rPr>
          <w:rFonts w:asciiTheme="minorHAnsi" w:hAnsiTheme="minorHAnsi" w:cstheme="minorHAnsi"/>
          <w:b w:val="0"/>
          <w:bCs w:val="0"/>
          <w:sz w:val="22"/>
          <w:szCs w:val="22"/>
        </w:rPr>
        <w:t xml:space="preserve">představuje Nabídkovou cenu </w:t>
      </w:r>
      <w:r w:rsidRPr="007A49BB">
        <w:rPr>
          <w:rFonts w:asciiTheme="minorHAnsi" w:hAnsiTheme="minorHAnsi" w:cstheme="minorHAnsi"/>
          <w:b w:val="0"/>
          <w:sz w:val="22"/>
          <w:szCs w:val="22"/>
        </w:rPr>
        <w:t xml:space="preserve">za </w:t>
      </w:r>
      <w:smartTag w:uri="urn:schemas-microsoft-com:office:smarttags" w:element="metricconverter">
        <w:smartTagPr>
          <w:attr w:name="ProductID" w:val="1 km"/>
        </w:smartTagPr>
        <w:r w:rsidRPr="007A49BB">
          <w:rPr>
            <w:rFonts w:asciiTheme="minorHAnsi" w:hAnsiTheme="minorHAnsi" w:cstheme="minorHAnsi"/>
            <w:b w:val="0"/>
            <w:sz w:val="22"/>
            <w:szCs w:val="22"/>
          </w:rPr>
          <w:t>1 km</w:t>
        </w:r>
      </w:smartTag>
      <w:r w:rsidRPr="007A49BB">
        <w:rPr>
          <w:rFonts w:asciiTheme="minorHAnsi" w:hAnsiTheme="minorHAnsi" w:cstheme="minorHAnsi"/>
          <w:b w:val="0"/>
          <w:sz w:val="22"/>
          <w:szCs w:val="22"/>
        </w:rPr>
        <w:t xml:space="preserve">, kterou Dopravce </w:t>
      </w:r>
      <w:r w:rsidRPr="00B07EC1">
        <w:rPr>
          <w:rFonts w:asciiTheme="minorHAnsi" w:hAnsiTheme="minorHAnsi" w:cstheme="minorHAnsi"/>
          <w:b w:val="0"/>
          <w:sz w:val="22"/>
          <w:szCs w:val="22"/>
        </w:rPr>
        <w:t>uvedl v nabídce v rámci Výběrového řízení. Nabídkov</w:t>
      </w:r>
      <w:r w:rsidR="00FC6144">
        <w:rPr>
          <w:rFonts w:asciiTheme="minorHAnsi" w:hAnsiTheme="minorHAnsi" w:cstheme="minorHAnsi"/>
          <w:b w:val="0"/>
          <w:sz w:val="22"/>
          <w:szCs w:val="22"/>
        </w:rPr>
        <w:t>á</w:t>
      </w:r>
      <w:r w:rsidRPr="00B07EC1">
        <w:rPr>
          <w:rFonts w:asciiTheme="minorHAnsi" w:hAnsiTheme="minorHAnsi" w:cstheme="minorHAnsi"/>
          <w:b w:val="0"/>
          <w:sz w:val="22"/>
          <w:szCs w:val="22"/>
        </w:rPr>
        <w:t xml:space="preserve"> cen</w:t>
      </w:r>
      <w:r w:rsidR="00FC6144">
        <w:rPr>
          <w:rFonts w:asciiTheme="minorHAnsi" w:hAnsiTheme="minorHAnsi" w:cstheme="minorHAnsi"/>
          <w:b w:val="0"/>
          <w:sz w:val="22"/>
          <w:szCs w:val="22"/>
        </w:rPr>
        <w:t>a</w:t>
      </w:r>
      <w:r w:rsidRPr="00B07EC1">
        <w:rPr>
          <w:rFonts w:asciiTheme="minorHAnsi" w:hAnsiTheme="minorHAnsi" w:cstheme="minorHAnsi"/>
          <w:b w:val="0"/>
          <w:sz w:val="22"/>
          <w:szCs w:val="22"/>
        </w:rPr>
        <w:t xml:space="preserve"> za </w:t>
      </w:r>
      <w:r w:rsidR="00C32F09">
        <w:rPr>
          <w:rFonts w:asciiTheme="minorHAnsi" w:hAnsiTheme="minorHAnsi" w:cstheme="minorHAnsi"/>
          <w:b w:val="0"/>
          <w:sz w:val="22"/>
          <w:szCs w:val="22"/>
        </w:rPr>
        <w:t>1</w:t>
      </w:r>
      <w:r w:rsidRPr="00B07EC1">
        <w:rPr>
          <w:rFonts w:asciiTheme="minorHAnsi" w:hAnsiTheme="minorHAnsi" w:cstheme="minorHAnsi"/>
          <w:b w:val="0"/>
          <w:sz w:val="22"/>
          <w:szCs w:val="22"/>
        </w:rPr>
        <w:t xml:space="preserve"> km </w:t>
      </w:r>
      <w:r w:rsidR="00FC6144">
        <w:rPr>
          <w:rFonts w:asciiTheme="minorHAnsi" w:hAnsiTheme="minorHAnsi" w:cstheme="minorHAnsi"/>
          <w:b w:val="0"/>
          <w:sz w:val="22"/>
          <w:szCs w:val="22"/>
        </w:rPr>
        <w:t>je</w:t>
      </w:r>
      <w:r w:rsidRPr="007A49BB">
        <w:rPr>
          <w:rFonts w:asciiTheme="minorHAnsi" w:hAnsiTheme="minorHAnsi" w:cstheme="minorHAnsi"/>
          <w:b w:val="0"/>
          <w:sz w:val="22"/>
          <w:szCs w:val="22"/>
        </w:rPr>
        <w:t xml:space="preserve"> uveden</w:t>
      </w:r>
      <w:r w:rsidR="00FC6144">
        <w:rPr>
          <w:rFonts w:asciiTheme="minorHAnsi" w:hAnsiTheme="minorHAnsi" w:cstheme="minorHAnsi"/>
          <w:b w:val="0"/>
          <w:sz w:val="22"/>
          <w:szCs w:val="22"/>
        </w:rPr>
        <w:t>a</w:t>
      </w:r>
      <w:r w:rsidRPr="007A49BB">
        <w:rPr>
          <w:rFonts w:asciiTheme="minorHAnsi" w:hAnsiTheme="minorHAnsi" w:cstheme="minorHAnsi"/>
          <w:b w:val="0"/>
          <w:sz w:val="22"/>
          <w:szCs w:val="22"/>
        </w:rPr>
        <w:t xml:space="preserve"> současně </w:t>
      </w:r>
      <w:r w:rsidR="00A27184">
        <w:rPr>
          <w:rFonts w:asciiTheme="minorHAnsi" w:hAnsiTheme="minorHAnsi" w:cstheme="minorHAnsi"/>
          <w:b w:val="0"/>
          <w:sz w:val="22"/>
          <w:szCs w:val="22"/>
        </w:rPr>
        <w:t>v Příloze č. 2a a v Příloze č. 2b</w:t>
      </w:r>
      <w:r w:rsidRPr="007A49BB">
        <w:rPr>
          <w:rFonts w:asciiTheme="minorHAnsi" w:hAnsiTheme="minorHAnsi" w:cstheme="minorHAnsi"/>
          <w:b w:val="0"/>
          <w:sz w:val="22"/>
          <w:szCs w:val="22"/>
        </w:rPr>
        <w:t xml:space="preserve"> této Smlouvy a </w:t>
      </w:r>
      <w:r w:rsidR="00FC6144">
        <w:rPr>
          <w:rFonts w:asciiTheme="minorHAnsi" w:hAnsiTheme="minorHAnsi" w:cstheme="minorHAnsi"/>
          <w:b w:val="0"/>
          <w:sz w:val="22"/>
          <w:szCs w:val="22"/>
        </w:rPr>
        <w:t>její</w:t>
      </w:r>
      <w:r w:rsidRPr="007A49BB">
        <w:rPr>
          <w:rFonts w:asciiTheme="minorHAnsi" w:hAnsiTheme="minorHAnsi" w:cstheme="minorHAnsi"/>
          <w:b w:val="0"/>
          <w:sz w:val="22"/>
          <w:szCs w:val="22"/>
        </w:rPr>
        <w:t xml:space="preserve"> výše</w:t>
      </w:r>
      <w:r w:rsidR="005B0EEF" w:rsidRPr="005B0EEF">
        <w:rPr>
          <w:rFonts w:asciiTheme="minorHAnsi" w:hAnsiTheme="minorHAnsi" w:cstheme="minorHAnsi"/>
          <w:b w:val="0"/>
          <w:sz w:val="22"/>
          <w:szCs w:val="22"/>
        </w:rPr>
        <w:t xml:space="preserve"> se upravuje postupy dle této Smlouvy</w:t>
      </w:r>
      <w:r w:rsidRPr="007A49BB">
        <w:rPr>
          <w:rFonts w:asciiTheme="minorHAnsi" w:hAnsiTheme="minorHAnsi" w:cstheme="minorHAnsi"/>
          <w:b w:val="0"/>
          <w:sz w:val="22"/>
          <w:szCs w:val="22"/>
        </w:rPr>
        <w:t>.</w:t>
      </w:r>
    </w:p>
    <w:p w14:paraId="7549BAFB" w14:textId="4876F5A6" w:rsidR="000031BF" w:rsidRDefault="000031BF" w:rsidP="006B37D0">
      <w:pPr>
        <w:pStyle w:val="Normal2"/>
        <w:tabs>
          <w:tab w:val="clear" w:pos="709"/>
          <w:tab w:val="left" w:pos="360"/>
        </w:tabs>
        <w:spacing w:before="120"/>
        <w:ind w:left="0"/>
        <w:rPr>
          <w:rFonts w:asciiTheme="minorHAnsi" w:hAnsiTheme="minorHAnsi" w:cstheme="minorHAnsi"/>
          <w:lang w:val="cs-CZ"/>
        </w:rPr>
      </w:pPr>
      <w:proofErr w:type="spellStart"/>
      <w:r w:rsidRPr="007A49BB">
        <w:rPr>
          <w:rFonts w:asciiTheme="minorHAnsi" w:hAnsiTheme="minorHAnsi" w:cstheme="minorHAnsi"/>
          <w:b/>
          <w:lang w:val="cs-CZ"/>
        </w:rPr>
        <w:t>Kmu</w:t>
      </w:r>
      <w:proofErr w:type="spellEnd"/>
      <w:r w:rsidRPr="007A49BB">
        <w:rPr>
          <w:rFonts w:asciiTheme="minorHAnsi" w:hAnsiTheme="minorHAnsi" w:cstheme="minorHAnsi"/>
          <w:lang w:val="cs-CZ"/>
        </w:rPr>
        <w:t xml:space="preserve"> </w:t>
      </w:r>
      <w:r w:rsidRPr="007A49BB">
        <w:rPr>
          <w:rFonts w:asciiTheme="minorHAnsi" w:hAnsiTheme="minorHAnsi" w:cstheme="minorHAnsi"/>
          <w:bCs/>
          <w:lang w:val="cs-CZ"/>
        </w:rPr>
        <w:t xml:space="preserve">představuje skutečný </w:t>
      </w:r>
      <w:r w:rsidRPr="007A49BB">
        <w:rPr>
          <w:rFonts w:asciiTheme="minorHAnsi" w:hAnsiTheme="minorHAnsi" w:cstheme="minorHAnsi"/>
          <w:lang w:val="cs-CZ"/>
        </w:rPr>
        <w:t xml:space="preserve">počet kilometrů ujetých Dopravcem za období kalendářního měsíce při plnění Závazku veřejné služby dle této Smlouvy; délka jednotlivých dopravních tras Spojů rozhodující pro výpočet Odměny je stanovena dle odst. </w:t>
      </w:r>
      <w:r w:rsidR="000C4CE9">
        <w:rPr>
          <w:rFonts w:asciiTheme="minorHAnsi" w:hAnsiTheme="minorHAnsi" w:cstheme="minorHAnsi"/>
          <w:lang w:val="cs-CZ"/>
        </w:rPr>
        <w:fldChar w:fldCharType="begin"/>
      </w:r>
      <w:r w:rsidR="000C4CE9">
        <w:rPr>
          <w:rFonts w:asciiTheme="minorHAnsi" w:hAnsiTheme="minorHAnsi" w:cstheme="minorHAnsi"/>
          <w:lang w:val="cs-CZ"/>
        </w:rPr>
        <w:instrText xml:space="preserve"> REF _Ref52868510 \r \h </w:instrText>
      </w:r>
      <w:r w:rsidR="000C4CE9">
        <w:rPr>
          <w:rFonts w:asciiTheme="minorHAnsi" w:hAnsiTheme="minorHAnsi" w:cstheme="minorHAnsi"/>
          <w:lang w:val="cs-CZ"/>
        </w:rPr>
      </w:r>
      <w:r w:rsidR="000C4CE9">
        <w:rPr>
          <w:rFonts w:asciiTheme="minorHAnsi" w:hAnsiTheme="minorHAnsi" w:cstheme="minorHAnsi"/>
          <w:lang w:val="cs-CZ"/>
        </w:rPr>
        <w:fldChar w:fldCharType="separate"/>
      </w:r>
      <w:r w:rsidR="00715840">
        <w:rPr>
          <w:rFonts w:asciiTheme="minorHAnsi" w:hAnsiTheme="minorHAnsi" w:cstheme="minorHAnsi"/>
          <w:lang w:val="cs-CZ"/>
        </w:rPr>
        <w:t>3.14</w:t>
      </w:r>
      <w:r w:rsidR="000C4CE9">
        <w:rPr>
          <w:rFonts w:asciiTheme="minorHAnsi" w:hAnsiTheme="minorHAnsi" w:cstheme="minorHAnsi"/>
          <w:lang w:val="cs-CZ"/>
        </w:rPr>
        <w:fldChar w:fldCharType="end"/>
      </w:r>
      <w:r w:rsidRPr="007A49BB">
        <w:rPr>
          <w:rFonts w:asciiTheme="minorHAnsi" w:hAnsiTheme="minorHAnsi" w:cstheme="minorHAnsi"/>
          <w:lang w:val="cs-CZ"/>
        </w:rPr>
        <w:t xml:space="preserve"> Smlouvy.</w:t>
      </w:r>
    </w:p>
    <w:p w14:paraId="28B71568" w14:textId="3332ADBE" w:rsidR="00456A9F" w:rsidRPr="007A49BB" w:rsidRDefault="00456A9F" w:rsidP="006B37D0">
      <w:pPr>
        <w:pStyle w:val="Normal2"/>
        <w:tabs>
          <w:tab w:val="clear" w:pos="709"/>
          <w:tab w:val="left" w:pos="360"/>
        </w:tabs>
        <w:spacing w:before="120"/>
        <w:ind w:left="0"/>
        <w:rPr>
          <w:rFonts w:asciiTheme="minorHAnsi" w:hAnsiTheme="minorHAnsi" w:cstheme="minorHAnsi"/>
          <w:lang w:val="cs-CZ"/>
        </w:rPr>
      </w:pPr>
      <w:r>
        <w:rPr>
          <w:rFonts w:asciiTheme="minorHAnsi" w:hAnsiTheme="minorHAnsi" w:cstheme="minorHAnsi"/>
          <w:lang w:val="cs-CZ"/>
        </w:rPr>
        <w:t>Do skutečného počtu kilometrů se nezapočítává dopravní výkon (kilometry)</w:t>
      </w:r>
      <w:r w:rsidR="00DE65A2">
        <w:rPr>
          <w:rFonts w:asciiTheme="minorHAnsi" w:hAnsiTheme="minorHAnsi" w:cstheme="minorHAnsi"/>
          <w:lang w:val="cs-CZ"/>
        </w:rPr>
        <w:t xml:space="preserve"> Spoje</w:t>
      </w:r>
      <w:r>
        <w:rPr>
          <w:rFonts w:asciiTheme="minorHAnsi" w:hAnsiTheme="minorHAnsi" w:cstheme="minorHAnsi"/>
          <w:lang w:val="cs-CZ"/>
        </w:rPr>
        <w:t xml:space="preserve">, </w:t>
      </w:r>
      <w:r w:rsidRPr="008A339D">
        <w:rPr>
          <w:rFonts w:asciiTheme="minorHAnsi" w:hAnsiTheme="minorHAnsi" w:cstheme="minorHAnsi"/>
          <w:lang w:val="cs-CZ"/>
        </w:rPr>
        <w:t xml:space="preserve">který Dopravce neprovedl v celé své délce </w:t>
      </w:r>
      <w:r>
        <w:rPr>
          <w:rFonts w:asciiTheme="minorHAnsi" w:hAnsiTheme="minorHAnsi" w:cstheme="minorHAnsi"/>
          <w:lang w:val="cs-CZ"/>
        </w:rPr>
        <w:t>(nerealizovaný Spoj)</w:t>
      </w:r>
      <w:r w:rsidRPr="008A339D">
        <w:rPr>
          <w:rFonts w:asciiTheme="minorHAnsi" w:hAnsiTheme="minorHAnsi" w:cstheme="minorHAnsi"/>
          <w:lang w:val="cs-CZ"/>
        </w:rPr>
        <w:t xml:space="preserve">; v případě neprovedení dopravního výkonu v části Spoje </w:t>
      </w:r>
      <w:r>
        <w:rPr>
          <w:rFonts w:asciiTheme="minorHAnsi" w:hAnsiTheme="minorHAnsi" w:cstheme="minorHAnsi"/>
          <w:lang w:val="cs-CZ"/>
        </w:rPr>
        <w:t>se do skutečného počtu kilometrů nezapočítává</w:t>
      </w:r>
      <w:r w:rsidRPr="008A339D">
        <w:rPr>
          <w:rFonts w:asciiTheme="minorHAnsi" w:hAnsiTheme="minorHAnsi" w:cstheme="minorHAnsi"/>
          <w:lang w:val="cs-CZ"/>
        </w:rPr>
        <w:t xml:space="preserve"> tarifní vzdálenost v km mezi poslední správně obslouženou Zastávkou a první opět správně obslouženou Zastávkou</w:t>
      </w:r>
      <w:r w:rsidR="005D210C">
        <w:rPr>
          <w:rFonts w:asciiTheme="minorHAnsi" w:hAnsiTheme="minorHAnsi" w:cstheme="minorHAnsi"/>
          <w:lang w:val="cs-CZ"/>
        </w:rPr>
        <w:t xml:space="preserve"> (částečně nerealizovaný Spoj)</w:t>
      </w:r>
      <w:r>
        <w:rPr>
          <w:rFonts w:asciiTheme="minorHAnsi" w:hAnsiTheme="minorHAnsi" w:cstheme="minorHAnsi"/>
          <w:lang w:val="cs-CZ"/>
        </w:rPr>
        <w:t>.</w:t>
      </w:r>
      <w:r w:rsidR="00B26A16">
        <w:rPr>
          <w:rFonts w:asciiTheme="minorHAnsi" w:hAnsiTheme="minorHAnsi" w:cstheme="minorHAnsi"/>
          <w:lang w:val="cs-CZ"/>
        </w:rPr>
        <w:t xml:space="preserve"> Tento odstavec se neuplatní v případě, že </w:t>
      </w:r>
      <w:r w:rsidR="00832727">
        <w:rPr>
          <w:rFonts w:asciiTheme="minorHAnsi" w:hAnsiTheme="minorHAnsi" w:cstheme="minorHAnsi"/>
          <w:lang w:val="cs-CZ"/>
        </w:rPr>
        <w:t xml:space="preserve">Dopravce neprovede dopravní výkon nebo jeho část na základě </w:t>
      </w:r>
      <w:r w:rsidR="00E7040D">
        <w:rPr>
          <w:rFonts w:asciiTheme="minorHAnsi" w:hAnsiTheme="minorHAnsi" w:cstheme="minorHAnsi"/>
          <w:lang w:val="cs-CZ"/>
        </w:rPr>
        <w:t>pokynu Objednatele udělen</w:t>
      </w:r>
      <w:r w:rsidR="007428CE">
        <w:rPr>
          <w:rFonts w:asciiTheme="minorHAnsi" w:hAnsiTheme="minorHAnsi" w:cstheme="minorHAnsi"/>
          <w:lang w:val="cs-CZ"/>
        </w:rPr>
        <w:t>ého</w:t>
      </w:r>
      <w:r w:rsidR="00E7040D">
        <w:rPr>
          <w:rFonts w:asciiTheme="minorHAnsi" w:hAnsiTheme="minorHAnsi" w:cstheme="minorHAnsi"/>
          <w:lang w:val="cs-CZ"/>
        </w:rPr>
        <w:t xml:space="preserve"> zejména prostřednictvím dispečerského řízení provozu</w:t>
      </w:r>
      <w:r w:rsidR="000942BB">
        <w:rPr>
          <w:rFonts w:asciiTheme="minorHAnsi" w:hAnsiTheme="minorHAnsi" w:cstheme="minorHAnsi"/>
          <w:lang w:val="cs-CZ"/>
        </w:rPr>
        <w:t>; v takovém případě se do skutečného počtu kilometrů započí</w:t>
      </w:r>
      <w:r w:rsidR="00970188">
        <w:rPr>
          <w:rFonts w:asciiTheme="minorHAnsi" w:hAnsiTheme="minorHAnsi" w:cstheme="minorHAnsi"/>
          <w:lang w:val="cs-CZ"/>
        </w:rPr>
        <w:t>távají kilometry skutečně provedené po jiné dopravní trase (objízdná trasa apod.)</w:t>
      </w:r>
      <w:r w:rsidR="00E7040D">
        <w:rPr>
          <w:rFonts w:asciiTheme="minorHAnsi" w:hAnsiTheme="minorHAnsi" w:cstheme="minorHAnsi"/>
          <w:lang w:val="cs-CZ"/>
        </w:rPr>
        <w:t>.</w:t>
      </w:r>
    </w:p>
    <w:p w14:paraId="2642BEEB" w14:textId="3A4014A3" w:rsidR="000031BF" w:rsidRPr="007A49BB" w:rsidRDefault="000031BF" w:rsidP="006B37D0">
      <w:pPr>
        <w:pStyle w:val="Clanek11"/>
        <w:widowControl/>
        <w:tabs>
          <w:tab w:val="clear" w:pos="1180"/>
        </w:tabs>
        <w:ind w:left="0" w:hanging="709"/>
      </w:pPr>
      <w:bookmarkStart w:id="11" w:name="_Ref524588167"/>
      <w:r w:rsidRPr="007A49BB">
        <w:t xml:space="preserve">Výše Nabídkové ceny za 1 km </w:t>
      </w:r>
      <w:r w:rsidRPr="00D8407A">
        <w:t>uveden</w:t>
      </w:r>
      <w:r w:rsidR="00FC6144">
        <w:t>á</w:t>
      </w:r>
      <w:r w:rsidRPr="00D8407A">
        <w:t xml:space="preserve"> </w:t>
      </w:r>
      <w:r w:rsidR="00A27184">
        <w:t>v Příloze č. 2a a v Příloze č. 2b</w:t>
      </w:r>
      <w:r w:rsidRPr="007A49BB">
        <w:t xml:space="preserve"> </w:t>
      </w:r>
      <w:r w:rsidR="004C0CA6">
        <w:t xml:space="preserve">této </w:t>
      </w:r>
      <w:r w:rsidRPr="007A49BB">
        <w:t>Smlouvy bude ze strany Objednatele upravena dle následujícího vzorce:</w:t>
      </w:r>
      <w:bookmarkEnd w:id="11"/>
    </w:p>
    <w:p w14:paraId="69A306A6" w14:textId="77777777" w:rsidR="000031BF" w:rsidRPr="007A49BB" w:rsidRDefault="000031BF" w:rsidP="006B37D0">
      <w:pPr>
        <w:pStyle w:val="Clanek11"/>
        <w:widowControl/>
        <w:numPr>
          <w:ilvl w:val="0"/>
          <w:numId w:val="0"/>
        </w:numPr>
        <w:rPr>
          <w:b/>
        </w:rPr>
      </w:pPr>
      <w:proofErr w:type="spellStart"/>
      <w:r w:rsidRPr="007A49BB">
        <w:rPr>
          <w:b/>
        </w:rPr>
        <w:t>C</w:t>
      </w:r>
      <w:r w:rsidRPr="007A49BB">
        <w:rPr>
          <w:b/>
          <w:vertAlign w:val="subscript"/>
        </w:rPr>
        <w:t>kmN</w:t>
      </w:r>
      <w:proofErr w:type="spellEnd"/>
      <w:r w:rsidRPr="007A49BB">
        <w:rPr>
          <w:b/>
        </w:rPr>
        <w:t xml:space="preserve"> = 0,1 x </w:t>
      </w:r>
      <w:proofErr w:type="spellStart"/>
      <w:r w:rsidRPr="007A49BB">
        <w:rPr>
          <w:b/>
        </w:rPr>
        <w:t>C</w:t>
      </w:r>
      <w:r w:rsidRPr="007A49BB">
        <w:rPr>
          <w:b/>
          <w:vertAlign w:val="subscript"/>
        </w:rPr>
        <w:t>km</w:t>
      </w:r>
      <w:proofErr w:type="spellEnd"/>
      <w:r w:rsidRPr="007A49BB">
        <w:rPr>
          <w:b/>
        </w:rPr>
        <w:t xml:space="preserve"> + </w:t>
      </w:r>
      <w:proofErr w:type="spellStart"/>
      <w:r w:rsidRPr="007A49BB">
        <w:rPr>
          <w:b/>
        </w:rPr>
        <w:t>C</w:t>
      </w:r>
      <w:r w:rsidRPr="007A49BB">
        <w:rPr>
          <w:b/>
          <w:vertAlign w:val="subscript"/>
        </w:rPr>
        <w:t>kmIN</w:t>
      </w:r>
      <w:proofErr w:type="spellEnd"/>
      <w:r w:rsidRPr="007A49BB">
        <w:rPr>
          <w:b/>
        </w:rPr>
        <w:t xml:space="preserve"> + </w:t>
      </w:r>
      <w:proofErr w:type="spellStart"/>
      <w:r w:rsidRPr="007A49BB">
        <w:rPr>
          <w:b/>
        </w:rPr>
        <w:t>C</w:t>
      </w:r>
      <w:r w:rsidRPr="007A49BB">
        <w:rPr>
          <w:b/>
          <w:vertAlign w:val="subscript"/>
        </w:rPr>
        <w:t>kmPN</w:t>
      </w:r>
      <w:proofErr w:type="spellEnd"/>
      <w:r w:rsidRPr="007A49BB">
        <w:rPr>
          <w:b/>
        </w:rPr>
        <w:t xml:space="preserve"> + max{</w:t>
      </w:r>
      <w:proofErr w:type="spellStart"/>
      <w:r w:rsidRPr="007A49BB">
        <w:rPr>
          <w:b/>
        </w:rPr>
        <w:t>C</w:t>
      </w:r>
      <w:r w:rsidRPr="007A49BB">
        <w:rPr>
          <w:b/>
          <w:vertAlign w:val="subscript"/>
        </w:rPr>
        <w:t>kmMN</w:t>
      </w:r>
      <w:proofErr w:type="spellEnd"/>
      <w:r w:rsidRPr="007A49BB">
        <w:rPr>
          <w:b/>
        </w:rPr>
        <w:t xml:space="preserve">, </w:t>
      </w:r>
      <w:proofErr w:type="spellStart"/>
      <w:r w:rsidRPr="007A49BB">
        <w:rPr>
          <w:b/>
        </w:rPr>
        <w:t>AC</w:t>
      </w:r>
      <w:r w:rsidRPr="007A49BB">
        <w:rPr>
          <w:b/>
          <w:vertAlign w:val="subscript"/>
        </w:rPr>
        <w:t>kmMN</w:t>
      </w:r>
      <w:proofErr w:type="spellEnd"/>
      <w:r w:rsidRPr="007A49BB">
        <w:rPr>
          <w:b/>
        </w:rPr>
        <w:t>}</w:t>
      </w:r>
    </w:p>
    <w:p w14:paraId="2E4300DF" w14:textId="77777777" w:rsidR="000031BF" w:rsidRPr="007A49BB" w:rsidRDefault="000031BF" w:rsidP="006B37D0">
      <w:pPr>
        <w:pStyle w:val="Clanek11"/>
        <w:widowControl/>
        <w:numPr>
          <w:ilvl w:val="0"/>
          <w:numId w:val="0"/>
        </w:numPr>
      </w:pPr>
      <w:r w:rsidRPr="007A49BB">
        <w:t>kde</w:t>
      </w:r>
    </w:p>
    <w:p w14:paraId="5B853A6F" w14:textId="00DB34C6"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kmN</w:t>
      </w:r>
      <w:proofErr w:type="spellEnd"/>
      <w:r w:rsidRPr="007A49BB">
        <w:t xml:space="preserve"> představuje Nabídkovou cenu za 1 km upravenou podle tohoto ustanovení. Nabídková cena za 1</w:t>
      </w:r>
      <w:r w:rsidR="008D270F" w:rsidRPr="007A49BB">
        <w:t> </w:t>
      </w:r>
      <w:r w:rsidRPr="007A49BB">
        <w:t>km bude následně zaokrouhlena na 2 desetinná místa.</w:t>
      </w:r>
    </w:p>
    <w:p w14:paraId="211FA2D8" w14:textId="1D2AE7F4"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w:t>
      </w:r>
      <w:proofErr w:type="spellEnd"/>
      <w:r w:rsidRPr="007A49BB">
        <w:t xml:space="preserve"> představuje Nabídkovou cenu za 1 km </w:t>
      </w:r>
      <w:r w:rsidRPr="00D8407A">
        <w:t xml:space="preserve">uvedenou </w:t>
      </w:r>
      <w:r w:rsidR="00A27184">
        <w:t>v Příloze č. 2a a v Příloze č. 2b</w:t>
      </w:r>
      <w:r w:rsidRPr="00D8407A">
        <w:t xml:space="preserve"> </w:t>
      </w:r>
      <w:r w:rsidR="004C0CA6">
        <w:t xml:space="preserve">této </w:t>
      </w:r>
      <w:r w:rsidRPr="00D8407A">
        <w:t>Smlouvy</w:t>
      </w:r>
      <w:r w:rsidRPr="007A49BB">
        <w:t>.</w:t>
      </w:r>
    </w:p>
    <w:p w14:paraId="55B70F3C" w14:textId="037C63BC"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kmIN</w:t>
      </w:r>
      <w:proofErr w:type="spellEnd"/>
      <w:r w:rsidRPr="007A49BB">
        <w:t xml:space="preserve"> představuje část Nabídkové ceny upravované v závislosti na změně cen nákladových vstupů daných přírůstkem průměrného ročního indexu spotřebitelských cen. Tato část Nabídkové ceny se upravuje dle postupu uvedeném v odst. </w:t>
      </w:r>
      <w:r w:rsidR="00337C79" w:rsidRPr="007A49BB">
        <w:fldChar w:fldCharType="begin"/>
      </w:r>
      <w:r w:rsidR="00337C79" w:rsidRPr="007A49BB">
        <w:instrText xml:space="preserve"> REF _Ref524588176 \r \h </w:instrText>
      </w:r>
      <w:r w:rsidR="00337C79" w:rsidRPr="007A49BB">
        <w:fldChar w:fldCharType="separate"/>
      </w:r>
      <w:r w:rsidR="00715840">
        <w:t>3.4</w:t>
      </w:r>
      <w:r w:rsidR="00337C79" w:rsidRPr="007A49BB">
        <w:fldChar w:fldCharType="end"/>
      </w:r>
      <w:r w:rsidRPr="007A49BB">
        <w:t xml:space="preserve"> Smlouvy.</w:t>
      </w:r>
    </w:p>
    <w:p w14:paraId="6AD057AC" w14:textId="7956F62B" w:rsidR="000031BF" w:rsidRPr="007A49BB" w:rsidRDefault="000031BF" w:rsidP="006B37D0">
      <w:pPr>
        <w:pStyle w:val="Clanek11"/>
        <w:widowControl/>
        <w:numPr>
          <w:ilvl w:val="0"/>
          <w:numId w:val="0"/>
        </w:numPr>
      </w:pPr>
      <w:proofErr w:type="spellStart"/>
      <w:r w:rsidRPr="007A49BB">
        <w:rPr>
          <w:b/>
        </w:rPr>
        <w:lastRenderedPageBreak/>
        <w:t>C</w:t>
      </w:r>
      <w:r w:rsidRPr="007A49BB">
        <w:rPr>
          <w:b/>
          <w:vertAlign w:val="subscript"/>
        </w:rPr>
        <w:t>kmPN</w:t>
      </w:r>
      <w:proofErr w:type="spellEnd"/>
      <w:r w:rsidRPr="007A49BB">
        <w:t xml:space="preserve"> představuje část Nabídkové ceny upravované v závislosti na změně průměrné ceny motorové nafty.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_Ref524588183 \r \h </w:instrText>
      </w:r>
      <w:r w:rsidR="00337C79" w:rsidRPr="007A49BB">
        <w:fldChar w:fldCharType="separate"/>
      </w:r>
      <w:r w:rsidR="00715840">
        <w:t>3.5</w:t>
      </w:r>
      <w:r w:rsidR="00337C79" w:rsidRPr="007A49BB">
        <w:fldChar w:fldCharType="end"/>
      </w:r>
      <w:r w:rsidRPr="007A49BB">
        <w:t xml:space="preserve"> Smlouvy.</w:t>
      </w:r>
    </w:p>
    <w:p w14:paraId="55C04A62" w14:textId="53E5460F"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kmMN</w:t>
      </w:r>
      <w:proofErr w:type="spellEnd"/>
      <w:r w:rsidRPr="007A49BB">
        <w:t xml:space="preserve"> představuje část Nabídkové ceny upravované v závislosti na změně výše průměrné hrubé měsíční mzdy v odvětví Doprava a skladování. Tato část Nabídkové ceny 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4CF276D4" w14:textId="0ABF9646" w:rsidR="000031BF" w:rsidRPr="007A49BB" w:rsidRDefault="000031BF" w:rsidP="006B37D0">
      <w:pPr>
        <w:pStyle w:val="Clanek11"/>
        <w:widowControl/>
        <w:numPr>
          <w:ilvl w:val="0"/>
          <w:numId w:val="0"/>
        </w:numPr>
      </w:pPr>
      <w:proofErr w:type="spellStart"/>
      <w:r w:rsidRPr="007A49BB">
        <w:rPr>
          <w:b/>
        </w:rPr>
        <w:t>AC</w:t>
      </w:r>
      <w:r w:rsidRPr="007A49BB">
        <w:rPr>
          <w:b/>
          <w:vertAlign w:val="subscript"/>
        </w:rPr>
        <w:t>kmMN</w:t>
      </w:r>
      <w:proofErr w:type="spellEnd"/>
      <w:r w:rsidRPr="007A49BB">
        <w:t xml:space="preserve"> představuje část Nabídkové ceny </w:t>
      </w:r>
      <w:r w:rsidR="00D8407A">
        <w:t>upravované v</w:t>
      </w:r>
      <w:r w:rsidRPr="007A49BB">
        <w:t xml:space="preserve"> závislosti na výši zaručené měsíční mzdy řidičů.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0CC58C12" w14:textId="77777777" w:rsidR="000031BF" w:rsidRPr="007A49BB" w:rsidRDefault="000031BF" w:rsidP="006B37D0">
      <w:pPr>
        <w:pStyle w:val="Clanek11"/>
        <w:widowControl/>
        <w:numPr>
          <w:ilvl w:val="0"/>
          <w:numId w:val="0"/>
        </w:numPr>
      </w:pPr>
      <w:r w:rsidRPr="007A49BB">
        <w:t xml:space="preserve">Zápis </w:t>
      </w:r>
      <w:r w:rsidRPr="007A49BB">
        <w:rPr>
          <w:b/>
        </w:rPr>
        <w:t>max</w:t>
      </w:r>
      <w:r w:rsidRPr="007A49BB">
        <w:t>{</w:t>
      </w:r>
      <w:proofErr w:type="spellStart"/>
      <w:r w:rsidRPr="007A49BB">
        <w:rPr>
          <w:b/>
        </w:rPr>
        <w:t>C</w:t>
      </w:r>
      <w:r w:rsidRPr="007A49BB">
        <w:rPr>
          <w:b/>
          <w:vertAlign w:val="subscript"/>
        </w:rPr>
        <w:t>kmMN</w:t>
      </w:r>
      <w:proofErr w:type="spellEnd"/>
      <w:r w:rsidRPr="007A49BB">
        <w:t xml:space="preserve">, </w:t>
      </w:r>
      <w:proofErr w:type="spellStart"/>
      <w:r w:rsidRPr="007A49BB">
        <w:rPr>
          <w:b/>
        </w:rPr>
        <w:t>AC</w:t>
      </w:r>
      <w:r w:rsidRPr="007A49BB">
        <w:rPr>
          <w:b/>
          <w:vertAlign w:val="subscript"/>
        </w:rPr>
        <w:t>kmMN</w:t>
      </w:r>
      <w:proofErr w:type="spellEnd"/>
      <w:r w:rsidRPr="007A49BB">
        <w:t xml:space="preserve">} znamená, že se použije vyšší z obou hodnot, a to buď hodnota </w:t>
      </w:r>
      <w:proofErr w:type="spellStart"/>
      <w:r w:rsidRPr="007A49BB">
        <w:rPr>
          <w:b/>
        </w:rPr>
        <w:t>C</w:t>
      </w:r>
      <w:r w:rsidRPr="007A49BB">
        <w:rPr>
          <w:b/>
          <w:vertAlign w:val="subscript"/>
        </w:rPr>
        <w:t>kmMN</w:t>
      </w:r>
      <w:proofErr w:type="spellEnd"/>
      <w:r w:rsidRPr="007A49BB">
        <w:t xml:space="preserve">, nebo hodnota </w:t>
      </w:r>
      <w:proofErr w:type="spellStart"/>
      <w:r w:rsidRPr="007A49BB">
        <w:rPr>
          <w:b/>
        </w:rPr>
        <w:t>AC</w:t>
      </w:r>
      <w:r w:rsidRPr="007A49BB">
        <w:rPr>
          <w:b/>
          <w:vertAlign w:val="subscript"/>
        </w:rPr>
        <w:t>kmMN</w:t>
      </w:r>
      <w:proofErr w:type="spellEnd"/>
      <w:r w:rsidRPr="007A49BB">
        <w:t>.</w:t>
      </w:r>
    </w:p>
    <w:p w14:paraId="119B34FB" w14:textId="2C619759" w:rsidR="000031BF" w:rsidRPr="007A49BB" w:rsidRDefault="000031BF" w:rsidP="006B37D0">
      <w:pPr>
        <w:pStyle w:val="Clanek11"/>
        <w:widowControl/>
        <w:tabs>
          <w:tab w:val="clear" w:pos="1180"/>
        </w:tabs>
        <w:ind w:left="0" w:hanging="709"/>
      </w:pPr>
      <w:bookmarkStart w:id="12" w:name="_Ref524588176"/>
      <w:r w:rsidRPr="007A49BB">
        <w:t xml:space="preserve">Výše části Nabídkové ceny za 1 km bude ze strany Objednatele každoročně upravena </w:t>
      </w:r>
      <w:r w:rsidR="00CB6CE4" w:rsidRPr="007A49BB">
        <w:t>(tzn. zvýšena či snížena)</w:t>
      </w:r>
      <w:r w:rsidR="00CB6CE4">
        <w:t xml:space="preserve"> </w:t>
      </w:r>
      <w:r w:rsidRPr="007A49BB">
        <w:t xml:space="preserve">s účinností od 1. 1. roku R v závislosti na změně cen nákladových vstupů daných přírůstkem průměrného ročního indexu spotřebitelských cen Českého statistického úřadu, a to vždy za měsíc říjen roku R-1. V tomto směru upravená výše části Nabídkové ceny za </w:t>
      </w:r>
      <w:smartTag w:uri="urn:schemas-microsoft-com:office:smarttags" w:element="metricconverter">
        <w:smartTagPr>
          <w:attr w:name="ProductID" w:val="1 km"/>
        </w:smartTagPr>
        <w:r w:rsidRPr="007A49BB">
          <w:t>1 km</w:t>
        </w:r>
      </w:smartTag>
      <w:r w:rsidRPr="007A49BB">
        <w:t xml:space="preserve"> bude vypočtena dle následujícího vzorce:</w:t>
      </w:r>
      <w:bookmarkEnd w:id="12"/>
    </w:p>
    <w:p w14:paraId="0A4C3BA2" w14:textId="77777777" w:rsidR="000031BF" w:rsidRPr="007A49BB" w:rsidRDefault="000031BF" w:rsidP="006B37D0">
      <w:pPr>
        <w:pStyle w:val="Clanek11"/>
        <w:widowControl/>
        <w:numPr>
          <w:ilvl w:val="0"/>
          <w:numId w:val="0"/>
        </w:numPr>
        <w:rPr>
          <w:b/>
        </w:rPr>
      </w:pPr>
      <w:proofErr w:type="spellStart"/>
      <w:r w:rsidRPr="007A49BB">
        <w:rPr>
          <w:b/>
        </w:rPr>
        <w:t>C</w:t>
      </w:r>
      <w:r w:rsidRPr="007A49BB">
        <w:rPr>
          <w:b/>
          <w:vertAlign w:val="subscript"/>
        </w:rPr>
        <w:t>kmIN</w:t>
      </w:r>
      <w:proofErr w:type="spellEnd"/>
      <w:r w:rsidRPr="007A49BB">
        <w:rPr>
          <w:b/>
        </w:rPr>
        <w:t xml:space="preserve"> = </w:t>
      </w:r>
      <w:proofErr w:type="spellStart"/>
      <w:r w:rsidRPr="007A49BB">
        <w:rPr>
          <w:b/>
        </w:rPr>
        <w:t>C</w:t>
      </w:r>
      <w:r w:rsidRPr="007A49BB">
        <w:rPr>
          <w:b/>
          <w:vertAlign w:val="subscript"/>
        </w:rPr>
        <w:t>kmI</w:t>
      </w:r>
      <w:proofErr w:type="spellEnd"/>
      <w:r w:rsidRPr="007A49BB">
        <w:rPr>
          <w:b/>
        </w:rPr>
        <w:t xml:space="preserve"> x (1+CPI / 100)</w:t>
      </w:r>
    </w:p>
    <w:p w14:paraId="29985D0A" w14:textId="77777777" w:rsidR="000031BF" w:rsidRPr="007A49BB" w:rsidRDefault="000031BF" w:rsidP="006B37D0">
      <w:pPr>
        <w:pStyle w:val="Clanek11"/>
        <w:widowControl/>
        <w:numPr>
          <w:ilvl w:val="0"/>
          <w:numId w:val="0"/>
        </w:numPr>
      </w:pPr>
      <w:r w:rsidRPr="007A49BB">
        <w:t>kde</w:t>
      </w:r>
    </w:p>
    <w:p w14:paraId="55362265" w14:textId="343DDC67"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kmIN</w:t>
      </w:r>
      <w:proofErr w:type="spellEnd"/>
      <w:r w:rsidRPr="007A49BB">
        <w:t xml:space="preserve"> představuje část Nabídkové ceny za 1 km upravenou podle tohoto ustanovení. Část Nabídkové ceny za 1 km</w:t>
      </w:r>
      <w:r w:rsidR="00D8407A" w:rsidRPr="00D8407A">
        <w:t xml:space="preserve"> </w:t>
      </w:r>
      <w:r w:rsidRPr="007A49BB">
        <w:t>bude následně zaokrouhlena na 2 desetinná místa.</w:t>
      </w:r>
    </w:p>
    <w:p w14:paraId="18D26DC3" w14:textId="7AAF9C77"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kmI</w:t>
      </w:r>
      <w:proofErr w:type="spellEnd"/>
      <w:r w:rsidRPr="007A49BB">
        <w:t xml:space="preserve"> představuje část Nabídkové ceny za 1 km</w:t>
      </w:r>
      <w:r w:rsidR="00D8407A" w:rsidRPr="00D8407A">
        <w:t xml:space="preserve"> </w:t>
      </w:r>
      <w:r w:rsidRPr="007A49BB">
        <w:t>před úpravou podle tohoto ustanovení.</w:t>
      </w:r>
    </w:p>
    <w:p w14:paraId="5BC988FC" w14:textId="3D21D018" w:rsidR="000031BF" w:rsidRPr="007A49BB" w:rsidRDefault="000031BF" w:rsidP="006B37D0">
      <w:pPr>
        <w:pStyle w:val="Clanek11"/>
        <w:widowControl/>
        <w:numPr>
          <w:ilvl w:val="0"/>
          <w:numId w:val="0"/>
        </w:numPr>
      </w:pPr>
      <w:r w:rsidRPr="007A49BB">
        <w:rPr>
          <w:b/>
        </w:rPr>
        <w:t>CPI</w:t>
      </w:r>
      <w:r w:rsidRPr="007A49BB">
        <w:t xml:space="preserve"> představuje přírůstek průměrného ročního indexu spotřebitelských cen Českého statistického úřadu</w:t>
      </w:r>
      <w:r w:rsidRPr="007A49BB" w:rsidDel="00D75AF3">
        <w:t xml:space="preserve"> </w:t>
      </w:r>
      <w:r w:rsidRPr="007A49BB">
        <w:t>za měsíc říjen roku R-1 (jedná se o procentní změnu průměrné cenové hladiny za 12 posledních měsíců proti průměrné cenové hladině za 12 předchozích měsíců) vyjádřený v procentech a</w:t>
      </w:r>
      <w:r w:rsidR="003745B5" w:rsidRPr="007A49BB">
        <w:t> </w:t>
      </w:r>
      <w:r w:rsidRPr="007A49BB">
        <w:t>zaokrouhlený na jedno desetinné místo.</w:t>
      </w:r>
    </w:p>
    <w:p w14:paraId="56644B1D" w14:textId="6BCC66BD" w:rsidR="000031BF" w:rsidRPr="007A49BB" w:rsidRDefault="000031BF" w:rsidP="006B37D0">
      <w:pPr>
        <w:pStyle w:val="Clanek11"/>
        <w:widowControl/>
        <w:numPr>
          <w:ilvl w:val="0"/>
          <w:numId w:val="0"/>
        </w:numPr>
      </w:pPr>
      <w:r w:rsidRPr="007A49BB">
        <w:t xml:space="preserve">Prvním posuzovaným obdobím bude přírůstek průměrného ročního indexu spotřebitelských cen zjištěný za říjen roku </w:t>
      </w:r>
      <w:r w:rsidR="00654345" w:rsidRPr="007A49BB">
        <w:t>202</w:t>
      </w:r>
      <w:r w:rsidR="00654345">
        <w:t>1</w:t>
      </w:r>
      <w:r w:rsidRPr="007A49BB">
        <w:t xml:space="preserve">, tzn. prvním dnem, v němž může k navýšení části Nabídkové ceny podle tohoto odstavce dojít, je 1. 1. </w:t>
      </w:r>
      <w:r w:rsidR="00654345" w:rsidRPr="007A49BB">
        <w:t>202</w:t>
      </w:r>
      <w:r w:rsidR="00654345">
        <w:t>2</w:t>
      </w:r>
      <w:r w:rsidRPr="007A49BB">
        <w:t xml:space="preserve">. Výchozí hodnota je dána vzorcem </w:t>
      </w:r>
      <w:proofErr w:type="spellStart"/>
      <w:r w:rsidRPr="007A49BB">
        <w:rPr>
          <w:b/>
        </w:rPr>
        <w:t>C</w:t>
      </w:r>
      <w:r w:rsidRPr="007A49BB">
        <w:rPr>
          <w:b/>
          <w:vertAlign w:val="subscript"/>
        </w:rPr>
        <w:t>kmI</w:t>
      </w:r>
      <w:proofErr w:type="spellEnd"/>
      <w:r w:rsidRPr="007A49BB">
        <w:rPr>
          <w:b/>
        </w:rPr>
        <w:t xml:space="preserve"> = 0,2 x </w:t>
      </w:r>
      <w:proofErr w:type="spellStart"/>
      <w:r w:rsidRPr="007A49BB">
        <w:rPr>
          <w:b/>
        </w:rPr>
        <w:t>C</w:t>
      </w:r>
      <w:r w:rsidRPr="007A49BB">
        <w:rPr>
          <w:b/>
          <w:vertAlign w:val="subscript"/>
        </w:rPr>
        <w:t>km</w:t>
      </w:r>
      <w:proofErr w:type="spellEnd"/>
      <w:r w:rsidRPr="007A49BB">
        <w:rPr>
          <w:b/>
        </w:rPr>
        <w:t xml:space="preserve">, </w:t>
      </w:r>
      <w:r w:rsidRPr="007A49BB">
        <w:t>kde</w:t>
      </w:r>
      <w:r w:rsidRPr="007A49BB">
        <w:rPr>
          <w:b/>
        </w:rPr>
        <w:t xml:space="preserve"> </w:t>
      </w:r>
      <w:proofErr w:type="spellStart"/>
      <w:r w:rsidRPr="007A49BB">
        <w:rPr>
          <w:b/>
        </w:rPr>
        <w:t>C</w:t>
      </w:r>
      <w:r w:rsidRPr="007A49BB">
        <w:rPr>
          <w:b/>
          <w:vertAlign w:val="subscript"/>
        </w:rPr>
        <w:t>km</w:t>
      </w:r>
      <w:proofErr w:type="spellEnd"/>
      <w:r w:rsidRPr="007A49BB">
        <w:t xml:space="preserve"> představuje Nabídkovou cenu za 1 km </w:t>
      </w:r>
      <w:r w:rsidR="00D8407A" w:rsidRPr="00D8407A">
        <w:t>uveden</w:t>
      </w:r>
      <w:r w:rsidR="00D8407A">
        <w:t>ou</w:t>
      </w:r>
      <w:r w:rsidR="00D8407A" w:rsidRPr="00D8407A">
        <w:t xml:space="preserve"> </w:t>
      </w:r>
      <w:r w:rsidR="00A27184">
        <w:t>v Příloze č. 2a a v Příloze č. 2b</w:t>
      </w:r>
      <w:r w:rsidR="00D8407A" w:rsidRPr="00D8407A">
        <w:t xml:space="preserve"> </w:t>
      </w:r>
      <w:r w:rsidR="004C0CA6">
        <w:t xml:space="preserve">této </w:t>
      </w:r>
      <w:r w:rsidR="00D8407A" w:rsidRPr="00D8407A">
        <w:t>Smlouvy</w:t>
      </w:r>
      <w:r w:rsidRPr="007A49BB">
        <w:t>.</w:t>
      </w:r>
    </w:p>
    <w:p w14:paraId="60A2781E" w14:textId="63DA33C7" w:rsidR="000031BF" w:rsidRPr="007A49BB" w:rsidRDefault="000031BF" w:rsidP="006B37D0">
      <w:pPr>
        <w:pStyle w:val="Clanek11"/>
        <w:widowControl/>
        <w:tabs>
          <w:tab w:val="clear" w:pos="1180"/>
        </w:tabs>
        <w:ind w:left="0" w:hanging="709"/>
      </w:pPr>
      <w:bookmarkStart w:id="13" w:name="_Ref524588183"/>
      <w:r w:rsidRPr="007A49BB">
        <w:t>Výše části Nabídkové ceny za 1 km bude ze strany Objednatele dále každoročně upravena (tzn. zvýšena či snížena) s účinností od 1. 1. roku R bez ohledu na druh pohonu Vozidel v závislosti na změně cen nákladových vstupů daných meziroční změnou průměrné měsíční ceny motorové nafty (bez DPH) podle údajů „Šetření průměrných cen vybraných výrobků – pohonné hmoty a topné oleje“ Českého statistického úřadu. V tomto směru upravená výše části Nabídkové ceny za 1 km bude vypočtena dle následujícího vzorce:</w:t>
      </w:r>
      <w:bookmarkEnd w:id="13"/>
    </w:p>
    <w:p w14:paraId="53E6F5E8" w14:textId="77777777" w:rsidR="000031BF" w:rsidRPr="007A49BB" w:rsidRDefault="000031BF" w:rsidP="006B37D0">
      <w:pPr>
        <w:pStyle w:val="Clanek11"/>
        <w:widowControl/>
        <w:numPr>
          <w:ilvl w:val="0"/>
          <w:numId w:val="0"/>
        </w:numPr>
        <w:rPr>
          <w:b/>
        </w:rPr>
      </w:pPr>
      <w:proofErr w:type="spellStart"/>
      <w:r w:rsidRPr="007A49BB">
        <w:rPr>
          <w:b/>
        </w:rPr>
        <w:t>C</w:t>
      </w:r>
      <w:r w:rsidRPr="007A49BB">
        <w:rPr>
          <w:b/>
          <w:vertAlign w:val="subscript"/>
        </w:rPr>
        <w:t>kmPN</w:t>
      </w:r>
      <w:proofErr w:type="spellEnd"/>
      <w:r w:rsidRPr="007A49BB">
        <w:rPr>
          <w:b/>
        </w:rPr>
        <w:t xml:space="preserve"> = </w:t>
      </w:r>
      <w:proofErr w:type="spellStart"/>
      <w:r w:rsidRPr="007A49BB">
        <w:rPr>
          <w:b/>
        </w:rPr>
        <w:t>C</w:t>
      </w:r>
      <w:r w:rsidRPr="007A49BB">
        <w:rPr>
          <w:b/>
          <w:vertAlign w:val="subscript"/>
        </w:rPr>
        <w:t>kmP</w:t>
      </w:r>
      <w:proofErr w:type="spellEnd"/>
      <w:r w:rsidRPr="007A49BB">
        <w:rPr>
          <w:b/>
        </w:rPr>
        <w:t xml:space="preserve"> x PHM</w:t>
      </w:r>
      <w:r w:rsidRPr="007A49BB">
        <w:rPr>
          <w:b/>
          <w:vertAlign w:val="subscript"/>
        </w:rPr>
        <w:t>N</w:t>
      </w:r>
      <w:r w:rsidRPr="007A49BB">
        <w:rPr>
          <w:b/>
        </w:rPr>
        <w:t xml:space="preserve"> / PHM</w:t>
      </w:r>
    </w:p>
    <w:p w14:paraId="5E74AB68" w14:textId="77777777" w:rsidR="000031BF" w:rsidRPr="007A49BB" w:rsidRDefault="000031BF" w:rsidP="006B37D0">
      <w:pPr>
        <w:pStyle w:val="Clanek11"/>
        <w:widowControl/>
        <w:numPr>
          <w:ilvl w:val="0"/>
          <w:numId w:val="0"/>
        </w:numPr>
      </w:pPr>
      <w:r w:rsidRPr="007A49BB">
        <w:t>kde</w:t>
      </w:r>
    </w:p>
    <w:p w14:paraId="3CE0A4BA" w14:textId="223A3B9B"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kmPN</w:t>
      </w:r>
      <w:proofErr w:type="spellEnd"/>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bude následně zaokrouhlena na 2 desetinná místa.</w:t>
      </w:r>
    </w:p>
    <w:p w14:paraId="111C3549" w14:textId="2B69B8F6"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kmP</w:t>
      </w:r>
      <w:proofErr w:type="spellEnd"/>
      <w:r w:rsidRPr="007A49BB">
        <w:t xml:space="preserve"> představuje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před úpravou podle tohoto ustanovení.</w:t>
      </w:r>
    </w:p>
    <w:p w14:paraId="0234F077" w14:textId="77777777" w:rsidR="000031BF" w:rsidRPr="007A49BB" w:rsidRDefault="000031BF" w:rsidP="006B37D0">
      <w:pPr>
        <w:pStyle w:val="Clanek11"/>
        <w:widowControl/>
        <w:numPr>
          <w:ilvl w:val="0"/>
          <w:numId w:val="0"/>
        </w:numPr>
      </w:pPr>
      <w:r w:rsidRPr="007A49BB">
        <w:rPr>
          <w:b/>
        </w:rPr>
        <w:t>PHM</w:t>
      </w:r>
      <w:r w:rsidRPr="007A49BB">
        <w:t xml:space="preserve"> představuje průměrnou cenu motorové nafty (bez DPH) za období listopad roku R-3 až říjen roku R-2 spočítanou jako aritmetický průměr dvanácti hodnot průměrné měsíční ceny motorové nafty (bez DPH) za jednotlivé měsíce v tomto období.</w:t>
      </w:r>
    </w:p>
    <w:p w14:paraId="43F9A886" w14:textId="45013BD3" w:rsidR="000031BF" w:rsidRPr="007A49BB" w:rsidRDefault="000031BF" w:rsidP="006B37D0">
      <w:pPr>
        <w:pStyle w:val="Clanek11"/>
        <w:widowControl/>
        <w:numPr>
          <w:ilvl w:val="0"/>
          <w:numId w:val="0"/>
        </w:numPr>
      </w:pPr>
      <w:r w:rsidRPr="007A49BB">
        <w:rPr>
          <w:b/>
        </w:rPr>
        <w:t>PHM</w:t>
      </w:r>
      <w:r w:rsidRPr="007A49BB">
        <w:rPr>
          <w:b/>
          <w:vertAlign w:val="subscript"/>
        </w:rPr>
        <w:t>N</w:t>
      </w:r>
      <w:r w:rsidRPr="007A49BB">
        <w:t xml:space="preserve"> představuje průměrnou cenu motorové nafty (bez DPH) za období listopad roku R-2 až říjen roku R-1 spočítanou jako aritmetický průměr dvanácti hodnot průměrné měsíční ceny motorové nafty (bez DPH) za jednotliv</w:t>
      </w:r>
      <w:r w:rsidR="009063A6">
        <w:t>é</w:t>
      </w:r>
      <w:r w:rsidRPr="007A49BB">
        <w:t xml:space="preserve"> měsíce v tomto období.</w:t>
      </w:r>
    </w:p>
    <w:p w14:paraId="5BC2E55C" w14:textId="0491E179" w:rsidR="000031BF" w:rsidRPr="007A49BB" w:rsidRDefault="000031BF" w:rsidP="006B37D0">
      <w:pPr>
        <w:pStyle w:val="Clanek11"/>
        <w:widowControl/>
        <w:numPr>
          <w:ilvl w:val="0"/>
          <w:numId w:val="0"/>
        </w:numPr>
      </w:pPr>
      <w:r w:rsidRPr="007A49BB">
        <w:lastRenderedPageBreak/>
        <w:t xml:space="preserve">Prvním posuzovaným obdobím bude zjištěná meziroční změna průměrné měsíční ceny motorové nafty (bez DPH) mezi obdobím listopad roku </w:t>
      </w:r>
      <w:r w:rsidR="00654345" w:rsidRPr="007A49BB">
        <w:t>20</w:t>
      </w:r>
      <w:r w:rsidR="00654345">
        <w:t>20</w:t>
      </w:r>
      <w:r w:rsidR="00654345" w:rsidRPr="007A49BB">
        <w:t xml:space="preserve"> </w:t>
      </w:r>
      <w:r w:rsidRPr="007A49BB">
        <w:t xml:space="preserve">až říjen roku </w:t>
      </w:r>
      <w:r w:rsidR="00654345" w:rsidRPr="007A49BB">
        <w:t>20</w:t>
      </w:r>
      <w:r w:rsidR="00654345">
        <w:t>21</w:t>
      </w:r>
      <w:r w:rsidR="00654345" w:rsidRPr="007A49BB">
        <w:t xml:space="preserve"> </w:t>
      </w:r>
      <w:r w:rsidRPr="007A49BB">
        <w:t xml:space="preserve">a obdobím listopad roku </w:t>
      </w:r>
      <w:r w:rsidR="00654345" w:rsidRPr="007A49BB">
        <w:t>20</w:t>
      </w:r>
      <w:r w:rsidR="00654345">
        <w:t>19</w:t>
      </w:r>
      <w:r w:rsidR="00654345" w:rsidRPr="007A49BB">
        <w:t xml:space="preserve"> </w:t>
      </w:r>
      <w:r w:rsidRPr="007A49BB">
        <w:t xml:space="preserve">až říjen roku </w:t>
      </w:r>
      <w:r w:rsidR="00654345" w:rsidRPr="007A49BB">
        <w:t>20</w:t>
      </w:r>
      <w:r w:rsidR="00654345">
        <w:t>20</w:t>
      </w:r>
      <w:r w:rsidRPr="007A49BB">
        <w:t xml:space="preserve">, tzn. prvním dnem, v němž dojde ke změně části Nabídkové ceny podle tohoto odstavce, je 1. 1. </w:t>
      </w:r>
      <w:r w:rsidR="00654345" w:rsidRPr="007A49BB">
        <w:t>20</w:t>
      </w:r>
      <w:r w:rsidR="00654345">
        <w:t>22</w:t>
      </w:r>
      <w:r w:rsidRPr="007A49BB">
        <w:t xml:space="preserve">. Výchozí hodnota je dána vzorcem </w:t>
      </w:r>
      <w:proofErr w:type="spellStart"/>
      <w:r w:rsidRPr="007A49BB">
        <w:rPr>
          <w:b/>
        </w:rPr>
        <w:t>C</w:t>
      </w:r>
      <w:r w:rsidRPr="007A49BB">
        <w:rPr>
          <w:b/>
          <w:vertAlign w:val="subscript"/>
        </w:rPr>
        <w:t>kmP</w:t>
      </w:r>
      <w:proofErr w:type="spellEnd"/>
      <w:r w:rsidRPr="007A49BB">
        <w:rPr>
          <w:b/>
        </w:rPr>
        <w:t xml:space="preserve"> = 0,3 x </w:t>
      </w:r>
      <w:proofErr w:type="spellStart"/>
      <w:r w:rsidRPr="007A49BB">
        <w:rPr>
          <w:b/>
        </w:rPr>
        <w:t>C</w:t>
      </w:r>
      <w:r w:rsidRPr="007A49BB">
        <w:rPr>
          <w:b/>
          <w:vertAlign w:val="subscript"/>
        </w:rPr>
        <w:t>km</w:t>
      </w:r>
      <w:proofErr w:type="spellEnd"/>
      <w:r w:rsidRPr="007A49BB">
        <w:t xml:space="preserve">, kde </w:t>
      </w:r>
      <w:proofErr w:type="spellStart"/>
      <w:r w:rsidRPr="007A49BB">
        <w:rPr>
          <w:b/>
        </w:rPr>
        <w:t>C</w:t>
      </w:r>
      <w:r w:rsidRPr="007A49BB">
        <w:rPr>
          <w:b/>
          <w:vertAlign w:val="subscript"/>
        </w:rPr>
        <w:t>km</w:t>
      </w:r>
      <w:proofErr w:type="spellEnd"/>
      <w:r w:rsidRPr="007A49BB">
        <w:t xml:space="preserve"> představuje Nabídkovou cenu za 1 km uvedenou </w:t>
      </w:r>
      <w:r w:rsidR="00A27184">
        <w:t>v Příloze č. 2a a v Příloze č. 2b</w:t>
      </w:r>
      <w:r w:rsidR="00B01A54" w:rsidRPr="00B01A54">
        <w:t xml:space="preserve"> </w:t>
      </w:r>
      <w:r w:rsidR="009063A6">
        <w:t xml:space="preserve">této </w:t>
      </w:r>
      <w:r w:rsidR="00B01A54" w:rsidRPr="00B01A54">
        <w:t>Smlouvy</w:t>
      </w:r>
      <w:r w:rsidRPr="007A49BB">
        <w:t>.</w:t>
      </w:r>
    </w:p>
    <w:p w14:paraId="5EE5F29B" w14:textId="5B60E205" w:rsidR="000031BF" w:rsidRPr="007A49BB" w:rsidRDefault="000031BF" w:rsidP="006B37D0">
      <w:pPr>
        <w:pStyle w:val="Clanek11"/>
        <w:widowControl/>
        <w:tabs>
          <w:tab w:val="clear" w:pos="1180"/>
        </w:tabs>
        <w:ind w:left="0" w:hanging="709"/>
      </w:pPr>
      <w:bookmarkStart w:id="14" w:name="_Ref15230255"/>
      <w:bookmarkStart w:id="15" w:name="_Ref524588193"/>
      <w:bookmarkStart w:id="16" w:name="_Hlk523375414"/>
      <w:r w:rsidRPr="007A49BB">
        <w:t>Výše části Nabídkové ceny za 1 km</w:t>
      </w:r>
      <w:r w:rsidR="00B01A54" w:rsidRPr="00B01A54">
        <w:t xml:space="preserve"> </w:t>
      </w:r>
      <w:r w:rsidRPr="007A49BB">
        <w:t>bude ze strany Objednatele stanovena níže uvedeným způsobem v následujících případech:</w:t>
      </w:r>
      <w:bookmarkEnd w:id="14"/>
    </w:p>
    <w:p w14:paraId="36990BA3" w14:textId="77777777"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17" w:name="_Ref42698661"/>
      <w:r w:rsidRPr="007A49BB">
        <w:rPr>
          <w:rFonts w:asciiTheme="minorHAnsi" w:hAnsiTheme="minorHAnsi" w:cstheme="minorHAnsi"/>
          <w:szCs w:val="22"/>
        </w:rPr>
        <w:t>každoročně s účinností od 1. 1. roku R,</w:t>
      </w:r>
      <w:bookmarkEnd w:id="17"/>
    </w:p>
    <w:p w14:paraId="28603233" w14:textId="1F40121D"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18" w:name="_Ref42698684"/>
      <w:r w:rsidRPr="007A49BB">
        <w:rPr>
          <w:rFonts w:asciiTheme="minorHAnsi" w:hAnsiTheme="minorHAnsi" w:cstheme="minorHAnsi"/>
          <w:szCs w:val="22"/>
        </w:rPr>
        <w:t>v průběhu plnění</w:t>
      </w:r>
      <w:r w:rsidR="00AC28EE">
        <w:rPr>
          <w:rFonts w:asciiTheme="minorHAnsi" w:hAnsiTheme="minorHAnsi" w:cstheme="minorHAnsi"/>
          <w:szCs w:val="22"/>
        </w:rPr>
        <w:t xml:space="preserve"> této</w:t>
      </w:r>
      <w:r w:rsidRPr="007A49BB">
        <w:rPr>
          <w:rFonts w:asciiTheme="minorHAnsi" w:hAnsiTheme="minorHAnsi" w:cstheme="minorHAnsi"/>
          <w:szCs w:val="22"/>
        </w:rPr>
        <w:t xml:space="preserve"> Smlouvy dojde-li ke změně zaručené měsíční mzdy řidičů stanovené právními předpisy</w:t>
      </w:r>
      <w:r w:rsidR="00A94EDE" w:rsidRPr="007A49BB">
        <w:rPr>
          <w:rFonts w:asciiTheme="minorHAnsi" w:hAnsiTheme="minorHAnsi" w:cstheme="minorHAnsi"/>
          <w:szCs w:val="22"/>
        </w:rPr>
        <w:t>.</w:t>
      </w:r>
      <w:bookmarkEnd w:id="18"/>
    </w:p>
    <w:p w14:paraId="52548424" w14:textId="314E1BCA" w:rsidR="000031BF" w:rsidRPr="007A49BB" w:rsidRDefault="000031BF" w:rsidP="003745B5">
      <w:pPr>
        <w:pStyle w:val="Clanek11"/>
        <w:keepNext/>
        <w:widowControl/>
        <w:numPr>
          <w:ilvl w:val="0"/>
          <w:numId w:val="0"/>
        </w:numPr>
        <w:spacing w:before="360"/>
        <w:rPr>
          <w:b/>
          <w:bCs w:val="0"/>
        </w:rPr>
      </w:pPr>
      <w:r w:rsidRPr="007A49BB">
        <w:rPr>
          <w:b/>
          <w:bCs w:val="0"/>
        </w:rPr>
        <w:t xml:space="preserve">Každoroční změna s účinností od 1. 1. roku R </w:t>
      </w:r>
      <w:r w:rsidR="002262F2">
        <w:rPr>
          <w:b/>
          <w:bCs w:val="0"/>
        </w:rPr>
        <w:t xml:space="preserve">ve smyslu písm. </w:t>
      </w:r>
      <w:r w:rsidR="002262F2">
        <w:rPr>
          <w:b/>
          <w:bCs w:val="0"/>
        </w:rPr>
        <w:fldChar w:fldCharType="begin"/>
      </w:r>
      <w:r w:rsidR="002262F2">
        <w:rPr>
          <w:b/>
          <w:bCs w:val="0"/>
        </w:rPr>
        <w:instrText xml:space="preserve"> REF _Ref42698661 \n \h </w:instrText>
      </w:r>
      <w:r w:rsidR="002262F2">
        <w:rPr>
          <w:b/>
          <w:bCs w:val="0"/>
        </w:rPr>
      </w:r>
      <w:r w:rsidR="002262F2">
        <w:rPr>
          <w:b/>
          <w:bCs w:val="0"/>
        </w:rPr>
        <w:fldChar w:fldCharType="separate"/>
      </w:r>
      <w:r w:rsidR="00715840">
        <w:rPr>
          <w:b/>
          <w:bCs w:val="0"/>
        </w:rPr>
        <w:t>(a)</w:t>
      </w:r>
      <w:r w:rsidR="002262F2">
        <w:rPr>
          <w:b/>
          <w:bCs w:val="0"/>
        </w:rPr>
        <w:fldChar w:fldCharType="end"/>
      </w:r>
      <w:r w:rsidR="002262F2">
        <w:rPr>
          <w:b/>
          <w:bCs w:val="0"/>
        </w:rPr>
        <w:t xml:space="preserve"> tohoto odstavce</w:t>
      </w:r>
    </w:p>
    <w:p w14:paraId="0F5E3159" w14:textId="2ECBC7E3" w:rsidR="000031BF" w:rsidRPr="007A49BB" w:rsidRDefault="000031BF" w:rsidP="006B37D0">
      <w:pPr>
        <w:pStyle w:val="Clanek11"/>
        <w:widowControl/>
        <w:numPr>
          <w:ilvl w:val="0"/>
          <w:numId w:val="0"/>
        </w:numPr>
      </w:pPr>
      <w:r w:rsidRPr="007A49BB">
        <w:t>Výše části Nabídkové ceny za 1 km bude ze strany Objednatele dále každoročně upravena (tzn. zvýšena či snížena) s účinností od 1. 1. roku R v závislosti na změně cen nákladových vstupů daných meziroční změnou průměrné hrubé měsíční mzdy v odvětví Doprava a skladování podle údajů „Průměrné hrubé měsíční mzdy podle odvětví – sekce CZ-NACE v odvětví H Doprava a skladování“ Českého statistického úřadu. V tomto směru upravená výše části Nabídkové ceny za 1 km bude vypočtena dle následujícího vzorce:</w:t>
      </w:r>
    </w:p>
    <w:p w14:paraId="2B97E139" w14:textId="77777777" w:rsidR="000031BF" w:rsidRPr="007A49BB" w:rsidRDefault="000031BF" w:rsidP="006B37D0">
      <w:pPr>
        <w:pStyle w:val="Clanek11"/>
        <w:widowControl/>
        <w:numPr>
          <w:ilvl w:val="0"/>
          <w:numId w:val="0"/>
        </w:numPr>
        <w:rPr>
          <w:b/>
          <w:bCs w:val="0"/>
        </w:rPr>
      </w:pPr>
      <w:proofErr w:type="spellStart"/>
      <w:r w:rsidRPr="007A49BB">
        <w:rPr>
          <w:b/>
          <w:bCs w:val="0"/>
        </w:rPr>
        <w:t>C</w:t>
      </w:r>
      <w:r w:rsidRPr="007A49BB">
        <w:rPr>
          <w:b/>
          <w:bCs w:val="0"/>
          <w:vertAlign w:val="subscript"/>
        </w:rPr>
        <w:t>kmMN</w:t>
      </w:r>
      <w:proofErr w:type="spellEnd"/>
      <w:r w:rsidRPr="007A49BB">
        <w:rPr>
          <w:b/>
          <w:bCs w:val="0"/>
        </w:rPr>
        <w:t xml:space="preserve"> = </w:t>
      </w:r>
      <w:proofErr w:type="spellStart"/>
      <w:r w:rsidRPr="007A49BB">
        <w:rPr>
          <w:b/>
          <w:bCs w:val="0"/>
        </w:rPr>
        <w:t>C</w:t>
      </w:r>
      <w:r w:rsidRPr="007A49BB">
        <w:rPr>
          <w:b/>
          <w:bCs w:val="0"/>
          <w:vertAlign w:val="subscript"/>
        </w:rPr>
        <w:t>kmM</w:t>
      </w:r>
      <w:proofErr w:type="spellEnd"/>
      <w:r w:rsidRPr="007A49BB">
        <w:rPr>
          <w:b/>
          <w:bCs w:val="0"/>
        </w:rPr>
        <w:t xml:space="preserve"> x MZD</w:t>
      </w:r>
      <w:r w:rsidRPr="007A49BB">
        <w:rPr>
          <w:b/>
          <w:bCs w:val="0"/>
          <w:vertAlign w:val="subscript"/>
        </w:rPr>
        <w:t>N</w:t>
      </w:r>
      <w:r w:rsidRPr="007A49BB">
        <w:rPr>
          <w:b/>
          <w:bCs w:val="0"/>
        </w:rPr>
        <w:t xml:space="preserve"> / MZD</w:t>
      </w:r>
    </w:p>
    <w:p w14:paraId="7CA822E4" w14:textId="77777777" w:rsidR="000031BF" w:rsidRPr="007A49BB" w:rsidRDefault="000031BF" w:rsidP="006B37D0">
      <w:pPr>
        <w:pStyle w:val="Clanek11"/>
        <w:widowControl/>
        <w:numPr>
          <w:ilvl w:val="0"/>
          <w:numId w:val="0"/>
        </w:numPr>
      </w:pPr>
      <w:r w:rsidRPr="007A49BB">
        <w:t>kde</w:t>
      </w:r>
    </w:p>
    <w:p w14:paraId="594F8734" w14:textId="255F89F9" w:rsidR="000031BF" w:rsidRPr="007A49BB" w:rsidRDefault="000031BF" w:rsidP="006B37D0">
      <w:pPr>
        <w:pStyle w:val="Clanek11"/>
        <w:widowControl/>
        <w:numPr>
          <w:ilvl w:val="0"/>
          <w:numId w:val="0"/>
        </w:numPr>
      </w:pPr>
      <w:proofErr w:type="spellStart"/>
      <w:r w:rsidRPr="007A49BB">
        <w:rPr>
          <w:b/>
          <w:bCs w:val="0"/>
        </w:rPr>
        <w:t>C</w:t>
      </w:r>
      <w:r w:rsidRPr="007A49BB">
        <w:rPr>
          <w:b/>
          <w:bCs w:val="0"/>
          <w:vertAlign w:val="subscript"/>
        </w:rPr>
        <w:t>kmMN</w:t>
      </w:r>
      <w:proofErr w:type="spellEnd"/>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bude následně zaokrouhlena na 2 desetinná místa.</w:t>
      </w:r>
    </w:p>
    <w:p w14:paraId="5B02B1D4" w14:textId="024B2F9A" w:rsidR="000031BF" w:rsidRPr="007A49BB" w:rsidRDefault="000031BF" w:rsidP="006B37D0">
      <w:pPr>
        <w:pStyle w:val="Clanek11"/>
        <w:widowControl/>
        <w:numPr>
          <w:ilvl w:val="0"/>
          <w:numId w:val="0"/>
        </w:numPr>
      </w:pPr>
      <w:proofErr w:type="spellStart"/>
      <w:r w:rsidRPr="007A49BB">
        <w:rPr>
          <w:b/>
          <w:bCs w:val="0"/>
        </w:rPr>
        <w:t>C</w:t>
      </w:r>
      <w:r w:rsidRPr="007A49BB">
        <w:rPr>
          <w:b/>
          <w:bCs w:val="0"/>
          <w:vertAlign w:val="subscript"/>
        </w:rPr>
        <w:t>kmM</w:t>
      </w:r>
      <w:proofErr w:type="spellEnd"/>
      <w:r w:rsidRPr="007A49BB">
        <w:rPr>
          <w:b/>
          <w:bCs w:val="0"/>
        </w:rPr>
        <w:t xml:space="preserve"> </w:t>
      </w:r>
      <w:r w:rsidRPr="007A49BB">
        <w:t xml:space="preserve">představuje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před úpravou podle tohoto ustanovení.</w:t>
      </w:r>
    </w:p>
    <w:p w14:paraId="116CE6FD" w14:textId="77777777" w:rsidR="000031BF" w:rsidRPr="007A49BB" w:rsidRDefault="000031BF" w:rsidP="006B37D0">
      <w:pPr>
        <w:pStyle w:val="Clanek11"/>
        <w:widowControl/>
        <w:numPr>
          <w:ilvl w:val="0"/>
          <w:numId w:val="0"/>
        </w:numPr>
      </w:pPr>
      <w:r w:rsidRPr="007A49BB">
        <w:rPr>
          <w:b/>
          <w:bCs w:val="0"/>
        </w:rPr>
        <w:t>MZD</w:t>
      </w:r>
      <w:r w:rsidRPr="007A49BB">
        <w:t xml:space="preserve"> představuje výši průměrné hrubé měsíční mzdy za období 4. čtvrtletí roku R-3 až 3. čtvrtletí roku R-2 spočítanou jako aritmetický průměr čtyř hodnot průměrné hrubé měsíční mzdy za jednotlivá čtvrtletí v tomto období.</w:t>
      </w:r>
    </w:p>
    <w:p w14:paraId="19E62AA4" w14:textId="77777777" w:rsidR="000031BF" w:rsidRPr="007A49BB" w:rsidRDefault="000031BF" w:rsidP="006B37D0">
      <w:pPr>
        <w:pStyle w:val="Clanek11"/>
        <w:widowControl/>
        <w:numPr>
          <w:ilvl w:val="0"/>
          <w:numId w:val="0"/>
        </w:numPr>
      </w:pPr>
      <w:r w:rsidRPr="007A49BB">
        <w:rPr>
          <w:b/>
          <w:bCs w:val="0"/>
        </w:rPr>
        <w:t>MZD</w:t>
      </w:r>
      <w:r w:rsidRPr="007A49BB">
        <w:rPr>
          <w:b/>
          <w:bCs w:val="0"/>
          <w:vertAlign w:val="subscript"/>
        </w:rPr>
        <w:t>N</w:t>
      </w:r>
      <w:r w:rsidRPr="007A49BB">
        <w:t xml:space="preserve"> představuje výši průměrné hrubé měsíční mzdy za období 4. čtvrtletí roku R-2 až 3. čtvrtletí roku R-1 spočítanou jako aritmetický průměr čtyř hodnot průměrné hrubé měsíční mzdy za jednotlivá čtvrtletí v tomto období.</w:t>
      </w:r>
    </w:p>
    <w:p w14:paraId="2DFE87EE" w14:textId="4F287F6E" w:rsidR="000031BF" w:rsidRPr="007A49BB" w:rsidRDefault="000031BF" w:rsidP="006B37D0">
      <w:pPr>
        <w:pStyle w:val="Clanek11"/>
        <w:widowControl/>
        <w:numPr>
          <w:ilvl w:val="0"/>
          <w:numId w:val="0"/>
        </w:numPr>
      </w:pPr>
      <w:r w:rsidRPr="007A49BB">
        <w:t xml:space="preserve">Prvním posuzovaným obdobím bude zjištěná meziroční změna průměrné hrubé měsíční mzdy mezi obdobím říjen roku </w:t>
      </w:r>
      <w:r w:rsidR="00804382" w:rsidRPr="007A49BB">
        <w:t>20</w:t>
      </w:r>
      <w:r w:rsidR="00804382">
        <w:t>20</w:t>
      </w:r>
      <w:r w:rsidR="00804382" w:rsidRPr="007A49BB">
        <w:t xml:space="preserve"> </w:t>
      </w:r>
      <w:r w:rsidRPr="007A49BB">
        <w:t xml:space="preserve">až září roku </w:t>
      </w:r>
      <w:r w:rsidR="00804382" w:rsidRPr="007A49BB">
        <w:t>20</w:t>
      </w:r>
      <w:r w:rsidR="00804382">
        <w:t>21</w:t>
      </w:r>
      <w:r w:rsidR="00804382" w:rsidRPr="007A49BB">
        <w:t xml:space="preserve"> </w:t>
      </w:r>
      <w:r w:rsidRPr="007A49BB">
        <w:t xml:space="preserve">a obdobím říjen roku </w:t>
      </w:r>
      <w:r w:rsidR="00804382" w:rsidRPr="007A49BB">
        <w:t>20</w:t>
      </w:r>
      <w:r w:rsidR="00804382">
        <w:t>19</w:t>
      </w:r>
      <w:r w:rsidR="00804382" w:rsidRPr="007A49BB">
        <w:t xml:space="preserve"> </w:t>
      </w:r>
      <w:r w:rsidRPr="007A49BB">
        <w:t xml:space="preserve">až září roku </w:t>
      </w:r>
      <w:r w:rsidR="00804382" w:rsidRPr="007A49BB">
        <w:t>20</w:t>
      </w:r>
      <w:r w:rsidR="00804382">
        <w:t>20</w:t>
      </w:r>
      <w:r w:rsidRPr="007A49BB">
        <w:t xml:space="preserve">, tzn. prvním dnem, v němž dojde ke změně části Nabídkové ceny podle tohoto odstavce, je 1. 1. </w:t>
      </w:r>
      <w:r w:rsidR="00804382" w:rsidRPr="007A49BB">
        <w:t>20</w:t>
      </w:r>
      <w:r w:rsidR="00804382">
        <w:t>22</w:t>
      </w:r>
      <w:r w:rsidRPr="007A49BB">
        <w:t xml:space="preserve">. Výchozí hodnota je dána vzorcem </w:t>
      </w:r>
      <w:proofErr w:type="spellStart"/>
      <w:r w:rsidRPr="007A49BB">
        <w:rPr>
          <w:b/>
          <w:bCs w:val="0"/>
        </w:rPr>
        <w:t>C</w:t>
      </w:r>
      <w:r w:rsidRPr="007A49BB">
        <w:rPr>
          <w:b/>
          <w:bCs w:val="0"/>
          <w:vertAlign w:val="subscript"/>
        </w:rPr>
        <w:t>kmM</w:t>
      </w:r>
      <w:proofErr w:type="spellEnd"/>
      <w:r w:rsidRPr="007A49BB">
        <w:rPr>
          <w:b/>
          <w:bCs w:val="0"/>
        </w:rPr>
        <w:t xml:space="preserve"> = 0,4 x </w:t>
      </w:r>
      <w:proofErr w:type="spellStart"/>
      <w:r w:rsidRPr="007A49BB">
        <w:rPr>
          <w:b/>
          <w:bCs w:val="0"/>
        </w:rPr>
        <w:t>C</w:t>
      </w:r>
      <w:r w:rsidRPr="007A49BB">
        <w:rPr>
          <w:b/>
          <w:bCs w:val="0"/>
          <w:vertAlign w:val="subscript"/>
        </w:rPr>
        <w:t>km</w:t>
      </w:r>
      <w:proofErr w:type="spellEnd"/>
      <w:r w:rsidRPr="007A49BB">
        <w:rPr>
          <w:b/>
          <w:bCs w:val="0"/>
        </w:rPr>
        <w:t xml:space="preserve">, kde </w:t>
      </w:r>
      <w:proofErr w:type="spellStart"/>
      <w:r w:rsidRPr="007A49BB">
        <w:rPr>
          <w:b/>
          <w:bCs w:val="0"/>
        </w:rPr>
        <w:t>C</w:t>
      </w:r>
      <w:r w:rsidRPr="007A49BB">
        <w:rPr>
          <w:b/>
          <w:bCs w:val="0"/>
          <w:vertAlign w:val="subscript"/>
        </w:rPr>
        <w:t>km</w:t>
      </w:r>
      <w:proofErr w:type="spellEnd"/>
      <w:r w:rsidRPr="007A49BB">
        <w:t xml:space="preserve"> představuje Nabídkovou cenu za 1 km uvedenou </w:t>
      </w:r>
      <w:r w:rsidR="00A27184">
        <w:t>v Příloze č. 2a a v Příloze č. 2b</w:t>
      </w:r>
      <w:r w:rsidR="00B01A54" w:rsidRPr="00B01A54">
        <w:t xml:space="preserve"> </w:t>
      </w:r>
      <w:r w:rsidR="004C68F3">
        <w:t xml:space="preserve">této </w:t>
      </w:r>
      <w:r w:rsidR="00B01A54" w:rsidRPr="00B01A54">
        <w:t>Smlouvy</w:t>
      </w:r>
      <w:r w:rsidRPr="007A49BB">
        <w:t>.</w:t>
      </w:r>
    </w:p>
    <w:p w14:paraId="18B191B3" w14:textId="527794A1" w:rsidR="000031BF" w:rsidRPr="007A49BB" w:rsidRDefault="000031BF" w:rsidP="006B37D0">
      <w:pPr>
        <w:pStyle w:val="Clanek11"/>
        <w:widowControl/>
        <w:numPr>
          <w:ilvl w:val="0"/>
          <w:numId w:val="0"/>
        </w:numPr>
      </w:pPr>
      <w:r w:rsidRPr="007A49BB">
        <w:t>Při každoročním výpočtu změny výše části Nabídkové ceny za 1 km</w:t>
      </w:r>
      <w:r w:rsidR="00B01A54" w:rsidRPr="00B01A54">
        <w:t xml:space="preserve"> </w:t>
      </w:r>
      <w:r w:rsidRPr="007A49BB">
        <w:t>v souvislosti se změnou průměrné hrubé měsíční mzdy v odvětví Doprava a skladování s účinností k 1.</w:t>
      </w:r>
      <w:r w:rsidR="004C68F3">
        <w:t xml:space="preserve"> </w:t>
      </w:r>
      <w:r w:rsidRPr="007A49BB">
        <w:t>1</w:t>
      </w:r>
      <w:r w:rsidR="004C68F3">
        <w:t>.</w:t>
      </w:r>
      <w:r w:rsidRPr="007A49BB">
        <w:t xml:space="preserve"> roku R, Objednatel porovná takto vypočtenou výši části Nabídkové ceny za 1 km s výší části Nabídkové ceny za 1 km</w:t>
      </w:r>
      <w:r w:rsidR="00B01A54" w:rsidRPr="00B01A54">
        <w:t xml:space="preserve"> </w:t>
      </w:r>
      <w:r w:rsidRPr="007A49BB">
        <w:t>vypočtenou na základě poslední účinné minimální výše zaručené mzdy řidičů dle právních předpisů.</w:t>
      </w:r>
    </w:p>
    <w:p w14:paraId="6F2F4A81" w14:textId="45DABD5B" w:rsidR="000031BF" w:rsidRPr="007A49BB" w:rsidRDefault="000031BF" w:rsidP="006B37D0">
      <w:pPr>
        <w:pStyle w:val="Clanek11"/>
        <w:widowControl/>
        <w:numPr>
          <w:ilvl w:val="0"/>
          <w:numId w:val="0"/>
        </w:numPr>
      </w:pPr>
      <w:r w:rsidRPr="007A49BB">
        <w:t>Pokud bude výše části Nabídkové ceny za 1 km vypočtená v souvislosti se změnou průměrné hrubé měsíční mzdy v odvětví Doprava a skladování s účinností k 1.</w:t>
      </w:r>
      <w:r w:rsidR="004C68F3">
        <w:t xml:space="preserve"> </w:t>
      </w:r>
      <w:r w:rsidRPr="007A49BB">
        <w:t>1</w:t>
      </w:r>
      <w:r w:rsidR="004C68F3">
        <w:t>.</w:t>
      </w:r>
      <w:r w:rsidRPr="007A49BB">
        <w:t xml:space="preserve"> roku R nižší než aktuální výše části Nabídkové ceny za 1 km vypočtená na základě poslední účinné minimální výše zaručené mzdy řidičů k 1.</w:t>
      </w:r>
      <w:r w:rsidR="004C68F3">
        <w:t xml:space="preserve"> </w:t>
      </w:r>
      <w:r w:rsidRPr="007A49BB">
        <w:t>1</w:t>
      </w:r>
      <w:r w:rsidR="004C68F3">
        <w:t>.</w:t>
      </w:r>
      <w:r w:rsidRPr="007A49BB">
        <w:t xml:space="preserve"> roku R, výše části Nabídkové ceny za 1 km nebude upravena v souvislosti se změnou průměrné hrubé měsíční mzdy v odvětví Doprava a skladování s účinností od 1.</w:t>
      </w:r>
      <w:r w:rsidR="004C68F3">
        <w:t xml:space="preserve"> </w:t>
      </w:r>
      <w:r w:rsidRPr="007A49BB">
        <w:t>1</w:t>
      </w:r>
      <w:r w:rsidR="004C68F3">
        <w:t>.</w:t>
      </w:r>
      <w:r w:rsidRPr="007A49BB">
        <w:t xml:space="preserve"> roku R, ale bude stanovena na základě poslední účinné minimální výše zaručené mzdy řidičů dle právních předpisů k 1.</w:t>
      </w:r>
      <w:r w:rsidR="004C68F3">
        <w:t xml:space="preserve"> </w:t>
      </w:r>
      <w:r w:rsidRPr="007A49BB">
        <w:t>1</w:t>
      </w:r>
      <w:r w:rsidR="004C68F3">
        <w:t>.</w:t>
      </w:r>
      <w:r w:rsidRPr="007A49BB">
        <w:t xml:space="preserve"> roku R podle níže uvedeného vzorce.</w:t>
      </w:r>
    </w:p>
    <w:p w14:paraId="2B9A36AB" w14:textId="6317EF59" w:rsidR="000031BF" w:rsidRPr="007A49BB" w:rsidRDefault="000031BF" w:rsidP="003745B5">
      <w:pPr>
        <w:pStyle w:val="Clanek11"/>
        <w:keepNext/>
        <w:widowControl/>
        <w:numPr>
          <w:ilvl w:val="0"/>
          <w:numId w:val="0"/>
        </w:numPr>
        <w:spacing w:before="360"/>
        <w:rPr>
          <w:b/>
          <w:bCs w:val="0"/>
        </w:rPr>
      </w:pPr>
      <w:r w:rsidRPr="007A49BB">
        <w:rPr>
          <w:b/>
          <w:bCs w:val="0"/>
        </w:rPr>
        <w:lastRenderedPageBreak/>
        <w:t xml:space="preserve">Změna v průběhu plnění </w:t>
      </w:r>
      <w:r w:rsidR="00AC28EE">
        <w:rPr>
          <w:b/>
          <w:bCs w:val="0"/>
        </w:rPr>
        <w:t xml:space="preserve">této </w:t>
      </w:r>
      <w:r w:rsidRPr="007A49BB">
        <w:rPr>
          <w:b/>
          <w:bCs w:val="0"/>
        </w:rPr>
        <w:t>Smlouvy</w:t>
      </w:r>
      <w:r w:rsidR="002262F2">
        <w:rPr>
          <w:b/>
          <w:bCs w:val="0"/>
        </w:rPr>
        <w:t xml:space="preserve"> ve smyslu písm. </w:t>
      </w:r>
      <w:r w:rsidR="002262F2">
        <w:rPr>
          <w:b/>
          <w:bCs w:val="0"/>
        </w:rPr>
        <w:fldChar w:fldCharType="begin"/>
      </w:r>
      <w:r w:rsidR="002262F2">
        <w:rPr>
          <w:b/>
          <w:bCs w:val="0"/>
        </w:rPr>
        <w:instrText xml:space="preserve"> REF _Ref42698684 \n \h </w:instrText>
      </w:r>
      <w:r w:rsidR="002262F2">
        <w:rPr>
          <w:b/>
          <w:bCs w:val="0"/>
        </w:rPr>
      </w:r>
      <w:r w:rsidR="002262F2">
        <w:rPr>
          <w:b/>
          <w:bCs w:val="0"/>
        </w:rPr>
        <w:fldChar w:fldCharType="separate"/>
      </w:r>
      <w:r w:rsidR="00715840">
        <w:rPr>
          <w:b/>
          <w:bCs w:val="0"/>
        </w:rPr>
        <w:t>(b)</w:t>
      </w:r>
      <w:r w:rsidR="002262F2">
        <w:rPr>
          <w:b/>
          <w:bCs w:val="0"/>
        </w:rPr>
        <w:fldChar w:fldCharType="end"/>
      </w:r>
      <w:r w:rsidR="002262F2">
        <w:rPr>
          <w:b/>
          <w:bCs w:val="0"/>
        </w:rPr>
        <w:t xml:space="preserve"> tohoto odstavce</w:t>
      </w:r>
    </w:p>
    <w:p w14:paraId="5630133D" w14:textId="3B1EDE7F" w:rsidR="000031BF" w:rsidRPr="007A49BB" w:rsidRDefault="000031BF" w:rsidP="006B37D0">
      <w:pPr>
        <w:pStyle w:val="Clanek11"/>
        <w:widowControl/>
        <w:numPr>
          <w:ilvl w:val="0"/>
          <w:numId w:val="0"/>
        </w:numPr>
      </w:pPr>
      <w:r w:rsidRPr="007A49BB">
        <w:t xml:space="preserve">Pokud v průběhu plnění </w:t>
      </w:r>
      <w:r w:rsidR="00AC28EE">
        <w:t xml:space="preserve">této </w:t>
      </w:r>
      <w:r w:rsidRPr="007A49BB">
        <w:t>Smlouvy, tj. k jinému datu než k 1.</w:t>
      </w:r>
      <w:r w:rsidR="004C68F3">
        <w:t xml:space="preserve"> </w:t>
      </w:r>
      <w:r w:rsidRPr="007A49BB">
        <w:t>1. dojde ke změně minimální výše zaručené měsíční mzdy řidičů dle právních předpisů, Objednatel podle níže uvedeného vzorce vypočte změnu výše části Nabídkové ceny za 1 km, přičemž tento údaj následně porovná s výší části Nabídkové ceny za 1 km vypočtené k 1.</w:t>
      </w:r>
      <w:r w:rsidR="004C68F3">
        <w:t xml:space="preserve"> </w:t>
      </w:r>
      <w:r w:rsidRPr="007A49BB">
        <w:t>1. aktuálního kalendářního roku podle výše uvedeného vzorce reflektujícího změny průměrné hrubé měsíční mzdy v odvětví Doprava a</w:t>
      </w:r>
      <w:r w:rsidR="008D270F" w:rsidRPr="007A49BB">
        <w:t> </w:t>
      </w:r>
      <w:r w:rsidRPr="007A49BB">
        <w:t xml:space="preserve">skladování. </w:t>
      </w:r>
    </w:p>
    <w:p w14:paraId="0D5EF231" w14:textId="1DF8A33A" w:rsidR="000031BF" w:rsidRPr="007A49BB" w:rsidRDefault="000031BF" w:rsidP="006B37D0">
      <w:pPr>
        <w:pStyle w:val="Clanek11"/>
        <w:widowControl/>
        <w:numPr>
          <w:ilvl w:val="0"/>
          <w:numId w:val="0"/>
        </w:numPr>
      </w:pPr>
      <w:r w:rsidRPr="007A49BB">
        <w:t>Pokud bude výše části Nabídkové ceny za 1 km</w:t>
      </w:r>
      <w:r w:rsidR="00545B6C">
        <w:t xml:space="preserve"> </w:t>
      </w:r>
      <w:r w:rsidRPr="007A49BB">
        <w:t>vypočtená v souvislosti se změnou minimální výše zaručené měsíční mzdy řidičů dle právních předpisů nižší než výše části Nabídkové ceny za 1 km vypočtená k 1.</w:t>
      </w:r>
      <w:r w:rsidR="004C68F3">
        <w:t xml:space="preserve"> </w:t>
      </w:r>
      <w:r w:rsidRPr="007A49BB">
        <w:t>1. aktuálního kalendářního roku podle výše uvedeného vzorce reflektujícího změny průměrné hrubé měsíční mzdy v odvětví Doprava a skladování, část Nabídkové ceny za 1 km bude stanovena ve výši části Nabídkové ceny za 1 km vypočtené k 1.</w:t>
      </w:r>
      <w:r w:rsidR="004C68F3">
        <w:t xml:space="preserve"> </w:t>
      </w:r>
      <w:r w:rsidRPr="007A49BB">
        <w:t>1. aktuálního kalendářního roku podle výše uvedeného vzorce reflektujícího změny průměrné hrubé m</w:t>
      </w:r>
      <w:r w:rsidR="00545B6C">
        <w:t>ěsíční mzdy v odvětví Doprava a</w:t>
      </w:r>
      <w:r w:rsidRPr="007A49BB">
        <w:t xml:space="preserve"> skladování.</w:t>
      </w:r>
    </w:p>
    <w:p w14:paraId="0E7DEBEA" w14:textId="4B2CCAE6" w:rsidR="000031BF" w:rsidRPr="007A49BB" w:rsidRDefault="000031BF" w:rsidP="006B37D0">
      <w:pPr>
        <w:pStyle w:val="Clanek11"/>
        <w:widowControl/>
        <w:numPr>
          <w:ilvl w:val="0"/>
          <w:numId w:val="0"/>
        </w:numPr>
      </w:pPr>
      <w:r w:rsidRPr="007A49BB">
        <w:t>Pokud bude výše části Nabídkové ceny za 1 km</w:t>
      </w:r>
      <w:r w:rsidR="00545B6C" w:rsidRPr="00545B6C">
        <w:t xml:space="preserve"> </w:t>
      </w:r>
      <w:r w:rsidRPr="007A49BB">
        <w:t>vypočtená v souvislosti se změnou minimální výše zaručené měsíční mzdy řidičů dle právních předpisů vyšší než výše části Nabídkové ceny za 1 km vypočtená k 1.</w:t>
      </w:r>
      <w:r w:rsidR="004C68F3">
        <w:t xml:space="preserve"> </w:t>
      </w:r>
      <w:r w:rsidRPr="007A49BB">
        <w:t xml:space="preserve">1. aktuálního kalendářního roku podle výše uvedeného vzorce reflektujícího změny průměrné hrubé měsíční mzdy v odvětví Doprava a skladování, bude část Nabídkové ceny za 1 km upravena v důsledku změny minimální výše zaručené měsíční mzdy řidičů dle právních předpisů, a to podle </w:t>
      </w:r>
      <w:r w:rsidR="00545B6C">
        <w:t>výše</w:t>
      </w:r>
      <w:r w:rsidRPr="007A49BB">
        <w:t xml:space="preserve"> uvedeného vzorce.</w:t>
      </w:r>
    </w:p>
    <w:p w14:paraId="0FD026A2" w14:textId="1070B738" w:rsidR="000031BF" w:rsidRDefault="000031BF" w:rsidP="006B37D0">
      <w:pPr>
        <w:pStyle w:val="Clanek11"/>
        <w:widowControl/>
        <w:numPr>
          <w:ilvl w:val="0"/>
          <w:numId w:val="0"/>
        </w:numPr>
      </w:pPr>
      <w:r w:rsidRPr="007A49BB">
        <w:t>V případě, že účinnost změny minimální výše zaručené měsíční mzdy řidičů je od 1. dne v měsíci, pak i účinnost možné změny výše části Nabídkové ceny za 1 km je od stejného data. V ostatních případech je účinnost možné změny výše části Nabídkové ceny za 1 km od 1. dne měsíce následujícího po účinnosti změny minimální výše zaručené měsíční mzdy řidičů.</w:t>
      </w:r>
    </w:p>
    <w:p w14:paraId="037C03DF" w14:textId="77777777" w:rsidR="002262F2" w:rsidRDefault="002262F2" w:rsidP="002262F2">
      <w:pPr>
        <w:pStyle w:val="Clanek11"/>
        <w:keepNext/>
        <w:widowControl/>
        <w:numPr>
          <w:ilvl w:val="0"/>
          <w:numId w:val="0"/>
        </w:numPr>
        <w:spacing w:before="360"/>
      </w:pPr>
      <w:r w:rsidRPr="00B10D8E">
        <w:rPr>
          <w:b/>
          <w:bCs w:val="0"/>
        </w:rPr>
        <w:t>Vzorec</w:t>
      </w:r>
    </w:p>
    <w:p w14:paraId="47AD40E0" w14:textId="77777777" w:rsidR="002262F2" w:rsidRDefault="002262F2" w:rsidP="002262F2">
      <w:pPr>
        <w:pStyle w:val="Clanek11"/>
        <w:widowControl/>
        <w:numPr>
          <w:ilvl w:val="0"/>
          <w:numId w:val="0"/>
        </w:numPr>
      </w:pPr>
      <w:r w:rsidRPr="00B10D8E">
        <w:t xml:space="preserve">V tomto směru upravená výše části Nabídkové ceny za </w:t>
      </w:r>
      <w:smartTag w:uri="urn:schemas-microsoft-com:office:smarttags" w:element="metricconverter">
        <w:smartTagPr>
          <w:attr w:name="ProductID" w:val="1 km"/>
        </w:smartTagPr>
        <w:r w:rsidRPr="00B10D8E">
          <w:t>1 km</w:t>
        </w:r>
      </w:smartTag>
      <w:r w:rsidRPr="00B10D8E">
        <w:t xml:space="preserve"> bude vypočtena dle následujícího vzorce:</w:t>
      </w:r>
    </w:p>
    <w:p w14:paraId="5C9EBA6C" w14:textId="77777777" w:rsidR="002262F2" w:rsidRPr="00E35F7F" w:rsidRDefault="002262F2" w:rsidP="002262F2">
      <w:pPr>
        <w:pStyle w:val="Clanek11"/>
        <w:widowControl/>
        <w:numPr>
          <w:ilvl w:val="0"/>
          <w:numId w:val="0"/>
        </w:numPr>
        <w:rPr>
          <w:b/>
        </w:rPr>
      </w:pPr>
      <w:proofErr w:type="spellStart"/>
      <w:r w:rsidRPr="00E35F7F">
        <w:rPr>
          <w:b/>
        </w:rPr>
        <w:t>AC</w:t>
      </w:r>
      <w:r w:rsidRPr="00E35F7F">
        <w:rPr>
          <w:b/>
          <w:vertAlign w:val="subscript"/>
        </w:rPr>
        <w:t>kmMN</w:t>
      </w:r>
      <w:proofErr w:type="spellEnd"/>
      <w:r w:rsidRPr="00E35F7F">
        <w:rPr>
          <w:b/>
        </w:rPr>
        <w:t xml:space="preserve"> = 0,4 x </w:t>
      </w:r>
      <w:proofErr w:type="spellStart"/>
      <w:r w:rsidRPr="00E35F7F">
        <w:rPr>
          <w:b/>
        </w:rPr>
        <w:t>C</w:t>
      </w:r>
      <w:r w:rsidRPr="00E35F7F">
        <w:rPr>
          <w:b/>
          <w:vertAlign w:val="subscript"/>
        </w:rPr>
        <w:t>km</w:t>
      </w:r>
      <w:proofErr w:type="spellEnd"/>
      <w:r w:rsidRPr="00E35F7F">
        <w:rPr>
          <w:b/>
        </w:rPr>
        <w:t xml:space="preserve"> x ZMZD</w:t>
      </w:r>
      <w:r w:rsidRPr="00E35F7F">
        <w:rPr>
          <w:b/>
          <w:vertAlign w:val="subscript"/>
        </w:rPr>
        <w:t>N</w:t>
      </w:r>
      <w:r w:rsidRPr="00E35F7F">
        <w:rPr>
          <w:b/>
        </w:rPr>
        <w:t xml:space="preserve"> / ZMZD</w:t>
      </w:r>
    </w:p>
    <w:p w14:paraId="5062B466" w14:textId="77777777" w:rsidR="002262F2" w:rsidRDefault="002262F2" w:rsidP="002262F2">
      <w:pPr>
        <w:pStyle w:val="Clanek11"/>
        <w:widowControl/>
        <w:numPr>
          <w:ilvl w:val="0"/>
          <w:numId w:val="0"/>
        </w:numPr>
      </w:pPr>
      <w:r w:rsidRPr="00B10D8E">
        <w:t>kde</w:t>
      </w:r>
    </w:p>
    <w:p w14:paraId="75AF8DDC" w14:textId="77777777" w:rsidR="002262F2" w:rsidRDefault="002262F2" w:rsidP="002262F2">
      <w:pPr>
        <w:pStyle w:val="Clanek11"/>
        <w:widowControl/>
        <w:numPr>
          <w:ilvl w:val="0"/>
          <w:numId w:val="0"/>
        </w:numPr>
      </w:pPr>
      <w:proofErr w:type="spellStart"/>
      <w:r w:rsidRPr="00E35F7F">
        <w:rPr>
          <w:b/>
        </w:rPr>
        <w:t>AC</w:t>
      </w:r>
      <w:r w:rsidRPr="00E35F7F">
        <w:rPr>
          <w:b/>
          <w:vertAlign w:val="subscript"/>
        </w:rPr>
        <w:t>kmMN</w:t>
      </w:r>
      <w:proofErr w:type="spellEnd"/>
      <w:r w:rsidRPr="00B10D8E">
        <w:t xml:space="preserve"> představuje část Nabídkové ceny za </w:t>
      </w:r>
      <w:smartTag w:uri="urn:schemas-microsoft-com:office:smarttags" w:element="metricconverter">
        <w:smartTagPr>
          <w:attr w:name="ProductID" w:val="1 km"/>
        </w:smartTagPr>
        <w:r w:rsidRPr="00B10D8E">
          <w:t>1 km</w:t>
        </w:r>
      </w:smartTag>
      <w:r w:rsidRPr="00B10D8E">
        <w:t xml:space="preserve"> upravenou podle tohoto alternativního ustanovení. Část Nabídkové ceny za </w:t>
      </w:r>
      <w:smartTag w:uri="urn:schemas-microsoft-com:office:smarttags" w:element="metricconverter">
        <w:smartTagPr>
          <w:attr w:name="ProductID" w:val="1 km"/>
        </w:smartTagPr>
        <w:r w:rsidRPr="00B10D8E">
          <w:t>1 km</w:t>
        </w:r>
      </w:smartTag>
      <w:r w:rsidRPr="00B10D8E">
        <w:t xml:space="preserve"> bude následně zaokrouhlena na 2 desetinná místa.</w:t>
      </w:r>
    </w:p>
    <w:p w14:paraId="6AE224D5" w14:textId="1BD11987" w:rsidR="002262F2" w:rsidRDefault="002262F2" w:rsidP="002262F2">
      <w:pPr>
        <w:pStyle w:val="Clanek11"/>
        <w:widowControl/>
        <w:numPr>
          <w:ilvl w:val="0"/>
          <w:numId w:val="0"/>
        </w:numPr>
      </w:pPr>
      <w:proofErr w:type="spellStart"/>
      <w:r w:rsidRPr="00E35F7F">
        <w:rPr>
          <w:b/>
        </w:rPr>
        <w:t>C</w:t>
      </w:r>
      <w:r w:rsidRPr="00E35F7F">
        <w:rPr>
          <w:b/>
          <w:vertAlign w:val="subscript"/>
        </w:rPr>
        <w:t>km</w:t>
      </w:r>
      <w:proofErr w:type="spellEnd"/>
      <w:r w:rsidRPr="00B10D8E">
        <w:t xml:space="preserve"> představuje Nabídkovou cenu za 1 km uvedenou </w:t>
      </w:r>
      <w:r w:rsidR="00A27184">
        <w:t>v Příloze č. 2a a v Příloze č. 2b</w:t>
      </w:r>
      <w:r w:rsidRPr="00E35F7F">
        <w:t xml:space="preserve"> této Smlouvy</w:t>
      </w:r>
      <w:r w:rsidRPr="00B10D8E">
        <w:t>.</w:t>
      </w:r>
    </w:p>
    <w:p w14:paraId="00ABFF96" w14:textId="77777777" w:rsidR="002262F2" w:rsidRDefault="002262F2" w:rsidP="002262F2">
      <w:pPr>
        <w:pStyle w:val="Clanek11"/>
        <w:widowControl/>
        <w:numPr>
          <w:ilvl w:val="0"/>
          <w:numId w:val="0"/>
        </w:numPr>
      </w:pPr>
      <w:r w:rsidRPr="00E35F7F">
        <w:rPr>
          <w:b/>
        </w:rPr>
        <w:t xml:space="preserve">ZMZD </w:t>
      </w:r>
      <w:r w:rsidRPr="00B10D8E">
        <w:t>představuje hodnotu zaručené měsíční mzdy řidičů stanovenou právním předpisem ke dni zahájení Výběrového řízení.</w:t>
      </w:r>
    </w:p>
    <w:p w14:paraId="00C56913" w14:textId="69FC0370" w:rsidR="002262F2" w:rsidRPr="007A49BB" w:rsidRDefault="002262F2" w:rsidP="006B37D0">
      <w:pPr>
        <w:pStyle w:val="Clanek11"/>
        <w:widowControl/>
        <w:numPr>
          <w:ilvl w:val="0"/>
          <w:numId w:val="0"/>
        </w:numPr>
      </w:pPr>
      <w:r w:rsidRPr="00E35F7F">
        <w:rPr>
          <w:b/>
        </w:rPr>
        <w:t>ZMZD</w:t>
      </w:r>
      <w:r w:rsidRPr="00E35F7F">
        <w:rPr>
          <w:b/>
          <w:vertAlign w:val="subscript"/>
        </w:rPr>
        <w:t>N</w:t>
      </w:r>
      <w:r w:rsidRPr="00E35F7F">
        <w:rPr>
          <w:b/>
        </w:rPr>
        <w:t xml:space="preserve"> </w:t>
      </w:r>
      <w:r w:rsidRPr="00B10D8E">
        <w:t>představuje aktuální hodnotu zaručené měsíční mzdy řidičů.</w:t>
      </w:r>
    </w:p>
    <w:p w14:paraId="5186000F" w14:textId="6FE7942C" w:rsidR="000031BF" w:rsidRPr="007A49BB" w:rsidRDefault="000031BF" w:rsidP="006B37D0">
      <w:pPr>
        <w:pStyle w:val="Clanek11"/>
        <w:widowControl/>
        <w:tabs>
          <w:tab w:val="clear" w:pos="1180"/>
        </w:tabs>
        <w:ind w:left="0" w:hanging="709"/>
      </w:pPr>
      <w:bookmarkStart w:id="19" w:name="_Ref277539865"/>
      <w:bookmarkEnd w:id="15"/>
      <w:bookmarkEnd w:id="16"/>
      <w:r w:rsidRPr="007A49BB">
        <w:t>Výše Nabídkové ceny bude dále navýšena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19"/>
    </w:p>
    <w:p w14:paraId="1CBD3145" w14:textId="04409405"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w:t>
      </w:r>
      <w:proofErr w:type="gramStart"/>
      <w:r w:rsidRPr="007A49BB">
        <w:rPr>
          <w:rFonts w:asciiTheme="minorHAnsi" w:hAnsiTheme="minorHAnsi" w:cstheme="minorHAnsi"/>
          <w:lang w:val="cs-CZ"/>
        </w:rPr>
        <w:t>5%</w:t>
      </w:r>
      <w:proofErr w:type="gramEnd"/>
      <w:r w:rsidRPr="007A49BB">
        <w:rPr>
          <w:rFonts w:asciiTheme="minorHAnsi" w:hAnsiTheme="minorHAnsi" w:cstheme="minorHAnsi"/>
          <w:lang w:val="cs-CZ"/>
        </w:rPr>
        <w:t xml:space="preserve">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w:t>
      </w:r>
      <w:r w:rsidRPr="007A49BB">
        <w:rPr>
          <w:rStyle w:val="Odkaznakoment"/>
          <w:rFonts w:asciiTheme="minorHAnsi" w:hAnsiTheme="minorHAnsi" w:cstheme="minorHAnsi"/>
          <w:sz w:val="22"/>
          <w:szCs w:val="22"/>
          <w:lang w:val="cs-CZ"/>
        </w:rPr>
        <w:t xml:space="preserve"> postupy dle odst</w:t>
      </w:r>
      <w:r w:rsidR="002351DC" w:rsidRPr="007A49BB">
        <w:rPr>
          <w:rStyle w:val="Odkaznakoment"/>
          <w:rFonts w:asciiTheme="minorHAnsi" w:hAnsiTheme="minorHAnsi" w:cstheme="minorHAnsi"/>
          <w:sz w:val="22"/>
          <w:szCs w:val="22"/>
          <w:lang w:val="cs-CZ"/>
        </w:rPr>
        <w:t>.</w:t>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_Ref524588167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3.3</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_Ref524588176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3.4</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_Ref524588183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3.5</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a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_Ref524588193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3.6</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Smlouvy</w:t>
      </w:r>
      <w:r w:rsidRPr="007A49BB">
        <w:rPr>
          <w:rFonts w:asciiTheme="minorHAnsi" w:hAnsiTheme="minorHAnsi" w:cstheme="minorHAnsi"/>
          <w:lang w:val="cs-CZ"/>
        </w:rPr>
        <w:t xml:space="preserve"> o 2%;</w:t>
      </w:r>
    </w:p>
    <w:p w14:paraId="2117D42C" w14:textId="76B0D2F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w:t>
      </w:r>
      <w:proofErr w:type="gramStart"/>
      <w:r w:rsidRPr="007A49BB">
        <w:rPr>
          <w:rFonts w:asciiTheme="minorHAnsi" w:hAnsiTheme="minorHAnsi" w:cstheme="minorHAnsi"/>
          <w:lang w:val="cs-CZ"/>
        </w:rPr>
        <w:t>10%</w:t>
      </w:r>
      <w:proofErr w:type="gramEnd"/>
      <w:r w:rsidRPr="007A49BB">
        <w:rPr>
          <w:rFonts w:asciiTheme="minorHAnsi" w:hAnsiTheme="minorHAnsi" w:cstheme="minorHAnsi"/>
          <w:lang w:val="cs-CZ"/>
        </w:rPr>
        <w:t xml:space="preserve">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2A3366FD" w14:textId="636AB4C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lastRenderedPageBreak/>
        <w:t xml:space="preserve">v případě snížení průměrného proběhu na autobus za rok o více jak </w:t>
      </w:r>
      <w:proofErr w:type="gramStart"/>
      <w:r w:rsidRPr="007A49BB">
        <w:rPr>
          <w:rFonts w:asciiTheme="minorHAnsi" w:hAnsiTheme="minorHAnsi" w:cstheme="minorHAnsi"/>
          <w:lang w:val="cs-CZ"/>
        </w:rPr>
        <w:t>15%</w:t>
      </w:r>
      <w:proofErr w:type="gramEnd"/>
      <w:r w:rsidRPr="007A49BB">
        <w:rPr>
          <w:rFonts w:asciiTheme="minorHAnsi" w:hAnsiTheme="minorHAnsi" w:cstheme="minorHAnsi"/>
          <w:lang w:val="cs-CZ"/>
        </w:rPr>
        <w:t xml:space="preserve">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1102CAEF" w14:textId="3C990CC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w:t>
      </w:r>
      <w:proofErr w:type="gramStart"/>
      <w:r w:rsidRPr="007A49BB">
        <w:rPr>
          <w:rFonts w:asciiTheme="minorHAnsi" w:hAnsiTheme="minorHAnsi" w:cstheme="minorHAnsi"/>
          <w:lang w:val="cs-CZ"/>
        </w:rPr>
        <w:t>20%</w:t>
      </w:r>
      <w:proofErr w:type="gramEnd"/>
      <w:r w:rsidRPr="007A49BB">
        <w:rPr>
          <w:rFonts w:asciiTheme="minorHAnsi" w:hAnsiTheme="minorHAnsi" w:cstheme="minorHAnsi"/>
          <w:lang w:val="cs-CZ"/>
        </w:rPr>
        <w:t xml:space="preserve">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332FF031" w14:textId="010E801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w:t>
      </w:r>
      <w:proofErr w:type="gramStart"/>
      <w:r w:rsidRPr="007A49BB">
        <w:rPr>
          <w:rFonts w:asciiTheme="minorHAnsi" w:hAnsiTheme="minorHAnsi" w:cstheme="minorHAnsi"/>
          <w:lang w:val="cs-CZ"/>
        </w:rPr>
        <w:t>25%</w:t>
      </w:r>
      <w:proofErr w:type="gramEnd"/>
      <w:r w:rsidRPr="007A49BB">
        <w:rPr>
          <w:rFonts w:asciiTheme="minorHAnsi" w:hAnsiTheme="minorHAnsi" w:cstheme="minorHAnsi"/>
          <w:lang w:val="cs-CZ"/>
        </w:rPr>
        <w:t xml:space="preserve">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13%;</w:t>
      </w:r>
    </w:p>
    <w:p w14:paraId="511E5893" w14:textId="647E8E9E"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w:t>
      </w:r>
      <w:proofErr w:type="gramStart"/>
      <w:r w:rsidRPr="007A49BB">
        <w:rPr>
          <w:rFonts w:asciiTheme="minorHAnsi" w:hAnsiTheme="minorHAnsi" w:cstheme="minorHAnsi"/>
          <w:lang w:val="cs-CZ"/>
        </w:rPr>
        <w:t>30%</w:t>
      </w:r>
      <w:proofErr w:type="gramEnd"/>
      <w:r w:rsidRPr="007A49BB">
        <w:rPr>
          <w:rFonts w:asciiTheme="minorHAnsi" w:hAnsiTheme="minorHAnsi" w:cstheme="minorHAnsi"/>
          <w:lang w:val="cs-CZ"/>
        </w:rPr>
        <w:t xml:space="preserve">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17%;</w:t>
      </w:r>
    </w:p>
    <w:p w14:paraId="1438D1E7" w14:textId="2BD69708"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w:t>
      </w:r>
      <w:proofErr w:type="gramStart"/>
      <w:r w:rsidRPr="007A49BB">
        <w:rPr>
          <w:rFonts w:asciiTheme="minorHAnsi" w:hAnsiTheme="minorHAnsi" w:cstheme="minorHAnsi"/>
          <w:lang w:val="cs-CZ"/>
        </w:rPr>
        <w:t>35%</w:t>
      </w:r>
      <w:proofErr w:type="gramEnd"/>
      <w:r w:rsidRPr="007A49BB">
        <w:rPr>
          <w:rFonts w:asciiTheme="minorHAnsi" w:hAnsiTheme="minorHAnsi" w:cstheme="minorHAnsi"/>
          <w:lang w:val="cs-CZ"/>
        </w:rPr>
        <w:t xml:space="preserve">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22%;</w:t>
      </w:r>
    </w:p>
    <w:p w14:paraId="62D93DDE" w14:textId="120B162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w:t>
      </w:r>
      <w:proofErr w:type="gramStart"/>
      <w:r w:rsidRPr="007A49BB">
        <w:rPr>
          <w:rFonts w:asciiTheme="minorHAnsi" w:hAnsiTheme="minorHAnsi" w:cstheme="minorHAnsi"/>
          <w:lang w:val="cs-CZ"/>
        </w:rPr>
        <w:t>40%</w:t>
      </w:r>
      <w:proofErr w:type="gramEnd"/>
      <w:r w:rsidRPr="007A49BB">
        <w:rPr>
          <w:rFonts w:asciiTheme="minorHAnsi" w:hAnsiTheme="minorHAnsi" w:cstheme="minorHAnsi"/>
          <w:lang w:val="cs-CZ"/>
        </w:rPr>
        <w:t xml:space="preserve">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27%;</w:t>
      </w:r>
    </w:p>
    <w:p w14:paraId="43275B45" w14:textId="517BD87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w:t>
      </w:r>
      <w:proofErr w:type="gramStart"/>
      <w:r w:rsidRPr="007A49BB">
        <w:rPr>
          <w:rFonts w:asciiTheme="minorHAnsi" w:hAnsiTheme="minorHAnsi" w:cstheme="minorHAnsi"/>
          <w:lang w:val="cs-CZ"/>
        </w:rPr>
        <w:t>45%</w:t>
      </w:r>
      <w:proofErr w:type="gramEnd"/>
      <w:r w:rsidRPr="007A49BB">
        <w:rPr>
          <w:rFonts w:asciiTheme="minorHAnsi" w:hAnsiTheme="minorHAnsi" w:cstheme="minorHAnsi"/>
          <w:lang w:val="cs-CZ"/>
        </w:rPr>
        <w:t xml:space="preserve">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33%;</w:t>
      </w:r>
    </w:p>
    <w:p w14:paraId="57E535F0" w14:textId="7752F139"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w:t>
      </w:r>
      <w:proofErr w:type="gramStart"/>
      <w:r w:rsidRPr="007A49BB">
        <w:rPr>
          <w:rFonts w:asciiTheme="minorHAnsi" w:hAnsiTheme="minorHAnsi" w:cstheme="minorHAnsi"/>
          <w:lang w:val="cs-CZ"/>
        </w:rPr>
        <w:t>50%</w:t>
      </w:r>
      <w:proofErr w:type="gramEnd"/>
      <w:r w:rsidRPr="007A49BB">
        <w:rPr>
          <w:rFonts w:asciiTheme="minorHAnsi" w:hAnsiTheme="minorHAnsi" w:cstheme="minorHAnsi"/>
          <w:lang w:val="cs-CZ"/>
        </w:rPr>
        <w:t xml:space="preserve">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40%;</w:t>
      </w:r>
    </w:p>
    <w:p w14:paraId="0F532A28" w14:textId="52ECF309"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p>
    <w:p w14:paraId="0484FE93" w14:textId="23ABEEFC" w:rsidR="000031BF" w:rsidRPr="007A49BB" w:rsidRDefault="000031BF" w:rsidP="006B37D0">
      <w:pPr>
        <w:pStyle w:val="Clanek11"/>
        <w:widowControl/>
        <w:tabs>
          <w:tab w:val="clear" w:pos="1180"/>
        </w:tabs>
        <w:ind w:left="0" w:hanging="709"/>
      </w:pPr>
      <w:bookmarkStart w:id="20" w:name="_Ref277539881"/>
      <w:r w:rsidRPr="007A49BB">
        <w:t>Výše Nabídkové ceny</w:t>
      </w:r>
      <w:r w:rsidR="004913C0" w:rsidRPr="004913C0">
        <w:t xml:space="preserve"> </w:t>
      </w:r>
      <w:r w:rsidRPr="007A49BB">
        <w:t>bude snížena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20"/>
    </w:p>
    <w:p w14:paraId="7D271029" w14:textId="426261E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w:t>
      </w:r>
      <w:proofErr w:type="gramStart"/>
      <w:r w:rsidRPr="007A49BB">
        <w:rPr>
          <w:rFonts w:asciiTheme="minorHAnsi" w:hAnsiTheme="minorHAnsi" w:cstheme="minorHAnsi"/>
          <w:lang w:val="cs-CZ"/>
        </w:rPr>
        <w:t>5%</w:t>
      </w:r>
      <w:proofErr w:type="gramEnd"/>
      <w:r w:rsidRPr="007A49BB">
        <w:rPr>
          <w:rFonts w:asciiTheme="minorHAnsi" w:hAnsiTheme="minorHAnsi" w:cstheme="minorHAnsi"/>
          <w:lang w:val="cs-CZ"/>
        </w:rPr>
        <w:t xml:space="preserve">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w:t>
      </w:r>
    </w:p>
    <w:p w14:paraId="5EA3EF07" w14:textId="4E6806CA"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w:t>
      </w:r>
      <w:proofErr w:type="gramStart"/>
      <w:r w:rsidRPr="007A49BB">
        <w:rPr>
          <w:rFonts w:asciiTheme="minorHAnsi" w:hAnsiTheme="minorHAnsi" w:cstheme="minorHAnsi"/>
          <w:lang w:val="cs-CZ"/>
        </w:rPr>
        <w:t>10%</w:t>
      </w:r>
      <w:proofErr w:type="gramEnd"/>
      <w:r w:rsidRPr="007A49BB">
        <w:rPr>
          <w:rFonts w:asciiTheme="minorHAnsi" w:hAnsiTheme="minorHAnsi" w:cstheme="minorHAnsi"/>
          <w:lang w:val="cs-CZ"/>
        </w:rPr>
        <w:t xml:space="preserve">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w:t>
      </w:r>
    </w:p>
    <w:p w14:paraId="5215BC61" w14:textId="49765A16"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w:t>
      </w:r>
      <w:proofErr w:type="gramStart"/>
      <w:r w:rsidRPr="007A49BB">
        <w:rPr>
          <w:rFonts w:asciiTheme="minorHAnsi" w:hAnsiTheme="minorHAnsi" w:cstheme="minorHAnsi"/>
          <w:lang w:val="cs-CZ"/>
        </w:rPr>
        <w:t>15%</w:t>
      </w:r>
      <w:proofErr w:type="gramEnd"/>
      <w:r w:rsidRPr="007A49BB">
        <w:rPr>
          <w:rFonts w:asciiTheme="minorHAnsi" w:hAnsiTheme="minorHAnsi" w:cstheme="minorHAnsi"/>
          <w:lang w:val="cs-CZ"/>
        </w:rPr>
        <w:t xml:space="preserve">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w:t>
      </w:r>
    </w:p>
    <w:p w14:paraId="26E8B11A" w14:textId="72121CD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w:t>
      </w:r>
      <w:proofErr w:type="gramStart"/>
      <w:r w:rsidRPr="007A49BB">
        <w:rPr>
          <w:rFonts w:asciiTheme="minorHAnsi" w:hAnsiTheme="minorHAnsi" w:cstheme="minorHAnsi"/>
          <w:lang w:val="cs-CZ"/>
        </w:rPr>
        <w:t>20%</w:t>
      </w:r>
      <w:proofErr w:type="gramEnd"/>
      <w:r w:rsidRPr="007A49BB">
        <w:rPr>
          <w:rFonts w:asciiTheme="minorHAnsi" w:hAnsiTheme="minorHAnsi" w:cstheme="minorHAnsi"/>
          <w:lang w:val="cs-CZ"/>
        </w:rPr>
        <w:t xml:space="preserve">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47DF0072" w14:textId="2642FA60"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w:t>
      </w:r>
      <w:proofErr w:type="gramStart"/>
      <w:r w:rsidRPr="007A49BB">
        <w:rPr>
          <w:rFonts w:asciiTheme="minorHAnsi" w:hAnsiTheme="minorHAnsi" w:cstheme="minorHAnsi"/>
          <w:lang w:val="cs-CZ"/>
        </w:rPr>
        <w:t>25%</w:t>
      </w:r>
      <w:proofErr w:type="gramEnd"/>
      <w:r w:rsidRPr="007A49BB">
        <w:rPr>
          <w:rFonts w:asciiTheme="minorHAnsi" w:hAnsiTheme="minorHAnsi" w:cstheme="minorHAnsi"/>
          <w:lang w:val="cs-CZ"/>
        </w:rPr>
        <w:t xml:space="preserve">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6%;</w:t>
      </w:r>
    </w:p>
    <w:p w14:paraId="5120F2A0" w14:textId="497C4DE3"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lastRenderedPageBreak/>
        <w:t xml:space="preserve">v případě zvýšení průměrného proběhu na Vozidlo za rok o více jak </w:t>
      </w:r>
      <w:proofErr w:type="gramStart"/>
      <w:r w:rsidRPr="007A49BB">
        <w:rPr>
          <w:rFonts w:asciiTheme="minorHAnsi" w:hAnsiTheme="minorHAnsi" w:cstheme="minorHAnsi"/>
          <w:lang w:val="cs-CZ"/>
        </w:rPr>
        <w:t>30%</w:t>
      </w:r>
      <w:proofErr w:type="gramEnd"/>
      <w:r w:rsidRPr="007A49BB">
        <w:rPr>
          <w:rFonts w:asciiTheme="minorHAnsi" w:hAnsiTheme="minorHAnsi" w:cstheme="minorHAnsi"/>
          <w:lang w:val="cs-CZ"/>
        </w:rPr>
        <w:t xml:space="preserve">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7%;</w:t>
      </w:r>
    </w:p>
    <w:p w14:paraId="7808BC76" w14:textId="7296E16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w:t>
      </w:r>
      <w:proofErr w:type="gramStart"/>
      <w:r w:rsidRPr="007A49BB">
        <w:rPr>
          <w:rFonts w:asciiTheme="minorHAnsi" w:hAnsiTheme="minorHAnsi" w:cstheme="minorHAnsi"/>
          <w:lang w:val="cs-CZ"/>
        </w:rPr>
        <w:t>35%</w:t>
      </w:r>
      <w:proofErr w:type="gramEnd"/>
      <w:r w:rsidRPr="007A49BB">
        <w:rPr>
          <w:rFonts w:asciiTheme="minorHAnsi" w:hAnsiTheme="minorHAnsi" w:cstheme="minorHAnsi"/>
          <w:lang w:val="cs-CZ"/>
        </w:rPr>
        <w:t xml:space="preserve">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023300FE" w14:textId="63CF667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w:t>
      </w:r>
      <w:proofErr w:type="gramStart"/>
      <w:r w:rsidRPr="007A49BB">
        <w:rPr>
          <w:rFonts w:asciiTheme="minorHAnsi" w:hAnsiTheme="minorHAnsi" w:cstheme="minorHAnsi"/>
          <w:lang w:val="cs-CZ"/>
        </w:rPr>
        <w:t>40%</w:t>
      </w:r>
      <w:proofErr w:type="gramEnd"/>
      <w:r w:rsidRPr="007A49BB">
        <w:rPr>
          <w:rFonts w:asciiTheme="minorHAnsi" w:hAnsiTheme="minorHAnsi" w:cstheme="minorHAnsi"/>
          <w:lang w:val="cs-CZ"/>
        </w:rPr>
        <w:t xml:space="preserve">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9%;</w:t>
      </w:r>
    </w:p>
    <w:p w14:paraId="79B9C924" w14:textId="78786F3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w:t>
      </w:r>
      <w:proofErr w:type="gramStart"/>
      <w:r w:rsidRPr="007A49BB">
        <w:rPr>
          <w:rFonts w:asciiTheme="minorHAnsi" w:hAnsiTheme="minorHAnsi" w:cstheme="minorHAnsi"/>
          <w:lang w:val="cs-CZ"/>
        </w:rPr>
        <w:t>45%</w:t>
      </w:r>
      <w:proofErr w:type="gramEnd"/>
      <w:r w:rsidRPr="007A49BB">
        <w:rPr>
          <w:rFonts w:asciiTheme="minorHAnsi" w:hAnsiTheme="minorHAnsi" w:cstheme="minorHAnsi"/>
          <w:lang w:val="cs-CZ"/>
        </w:rPr>
        <w:t xml:space="preserve">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6766651C" w14:textId="20B8031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w:t>
      </w:r>
      <w:proofErr w:type="gramStart"/>
      <w:r w:rsidRPr="007A49BB">
        <w:rPr>
          <w:rFonts w:asciiTheme="minorHAnsi" w:hAnsiTheme="minorHAnsi" w:cstheme="minorHAnsi"/>
          <w:lang w:val="cs-CZ"/>
        </w:rPr>
        <w:t>50%</w:t>
      </w:r>
      <w:proofErr w:type="gramEnd"/>
      <w:r w:rsidRPr="007A49BB">
        <w:rPr>
          <w:rFonts w:asciiTheme="minorHAnsi" w:hAnsiTheme="minorHAnsi" w:cstheme="minorHAnsi"/>
          <w:lang w:val="cs-CZ"/>
        </w:rPr>
        <w:t xml:space="preserve">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11%;</w:t>
      </w:r>
    </w:p>
    <w:p w14:paraId="5E41DDD4" w14:textId="5810421E"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r w:rsidRPr="007A49BB">
        <w:t>.</w:t>
      </w:r>
    </w:p>
    <w:p w14:paraId="1FE7F51F" w14:textId="366DEA79" w:rsidR="000031BF" w:rsidRPr="007A49BB" w:rsidRDefault="000031BF" w:rsidP="006B37D0">
      <w:pPr>
        <w:pStyle w:val="Clanek11"/>
        <w:widowControl/>
        <w:tabs>
          <w:tab w:val="clear" w:pos="1180"/>
        </w:tabs>
        <w:ind w:left="0" w:hanging="709"/>
      </w:pPr>
      <w:r w:rsidRPr="007A49BB">
        <w:t xml:space="preserve">Srovnání aktuálního proběhu na Vozidlo a Základního ročního proběhu provádí </w:t>
      </w:r>
      <w:r w:rsidR="00337CDC">
        <w:t>Objednatel</w:t>
      </w:r>
      <w:r w:rsidRPr="007A49BB">
        <w:t xml:space="preserve"> vždy současně se změnou Jízdního řádu, nebo se změnou trasy spojů na základě provozního omezení. K</w:t>
      </w:r>
      <w:r w:rsidR="002B1B01">
        <w:t> </w:t>
      </w:r>
      <w:r w:rsidRPr="007A49BB">
        <w:t>úpravě Nabídkové ceny</w:t>
      </w:r>
      <w:r w:rsidR="004913C0" w:rsidRPr="004913C0">
        <w:t xml:space="preserve"> </w:t>
      </w:r>
      <w:r w:rsidRPr="007A49BB">
        <w:t>přitom dojde vždy od měsíce následujícího po měsíci, v němž nabyla účinnosti příslušná změna Jízdního řádu, nebo začalo platit provozní omezení. Pokud bude datum účinnosti příslušné změny Jízdního řádu, nebo začne platit provozní omezení 1. dne v měsíci, pak dojde k úpravě Nabídkové ceny od stejného data. K úpravě Nabídkové ceny</w:t>
      </w:r>
      <w:r w:rsidR="004913C0" w:rsidRPr="004913C0">
        <w:t xml:space="preserve"> </w:t>
      </w:r>
      <w:r w:rsidRPr="007A49BB">
        <w:t>podle pravidel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_Ref277539865 \r \h  \* MERGEFORMAT </w:instrText>
      </w:r>
      <w:r w:rsidRPr="007A49BB">
        <w:fldChar w:fldCharType="separate"/>
      </w:r>
      <w:r w:rsidR="00715840">
        <w:t>3.7</w:t>
      </w:r>
      <w:r w:rsidRPr="007A49BB">
        <w:fldChar w:fldCharType="end"/>
      </w:r>
      <w:r w:rsidRPr="007A49BB">
        <w:t xml:space="preserve"> a </w:t>
      </w:r>
      <w:r w:rsidRPr="007A49BB">
        <w:fldChar w:fldCharType="begin"/>
      </w:r>
      <w:r w:rsidRPr="007A49BB">
        <w:instrText xml:space="preserve"> REF _Ref277539881 \r \h  \* MERGEFORMAT </w:instrText>
      </w:r>
      <w:r w:rsidRPr="007A49BB">
        <w:fldChar w:fldCharType="separate"/>
      </w:r>
      <w:r w:rsidR="00715840">
        <w:t>3.8</w:t>
      </w:r>
      <w:r w:rsidRPr="007A49BB">
        <w:fldChar w:fldCharType="end"/>
      </w:r>
      <w:r w:rsidRPr="007A49BB">
        <w:t xml:space="preserve"> Smlouvy však dojde pouze tehdy, pokud změna Jízdního řádu, nebo délka platnosti provozního omezení bude předpokládána na dobu delší než 3 měsíce. Pokud se bude jednat o změnu Jízdního řádu, nebo o změnu trasy spojů na základě provozního omezení s předpokládanou dobou trvání kratší, než uvedené 3 měsíce, nebude Nabídková cena upravována. V případě, že původně předpokládaná platnost úpravy Jízdního řádu, nebo změna trasy spojů na základě provozního omezení na dobu kratší tří měsíců bude následně prodloužena v průběhu platnosti tohoto změněného Jízdního řádu, nebo změněné trasy spojů na základě provozního omezení na dobu delší než 3 měsíce, bude Nabídková cena upravena a ve výpočtu Odměny zohledněna až po uplynutí období 3 měsíců od úpravy Jízdního řádu, nebo od začátku platnosti provozního omezení.</w:t>
      </w:r>
    </w:p>
    <w:p w14:paraId="20B35758" w14:textId="05508AE1" w:rsidR="000031BF" w:rsidRPr="007A49BB" w:rsidRDefault="000031BF" w:rsidP="006B37D0">
      <w:pPr>
        <w:pStyle w:val="Clanek11"/>
        <w:widowControl/>
        <w:tabs>
          <w:tab w:val="clear" w:pos="1180"/>
        </w:tabs>
        <w:ind w:left="0" w:hanging="709"/>
      </w:pPr>
      <w:r w:rsidRPr="007A49BB">
        <w:t>Pro výpočet aktuálního průměrného proběhu na Vozidlo bude vycházeno z minimálního počtu Vozidel, který je potřeba na zajištění jednotlivých Spojů dle Jízdního řádu za běžný pracovní den bez zohlednění přístavných výkonů a přestávek řidičů, včetně</w:t>
      </w:r>
      <w:r w:rsidR="00A145D0">
        <w:t xml:space="preserve"> vozidel</w:t>
      </w:r>
      <w:r w:rsidRPr="007A49BB">
        <w:t xml:space="preserve"> </w:t>
      </w:r>
      <w:r w:rsidR="00A145D0">
        <w:t>Operativní zálohy</w:t>
      </w:r>
      <w:r w:rsidRPr="007A49BB">
        <w:t>, pokud bylo v rámci Výběrového řízení požadováno. Výpočet aktuálního průměrného proběhu bude proveden na období kalendářního roku s tím, že počet pracovních dnů, sobot, nedělí a</w:t>
      </w:r>
      <w:r w:rsidR="008D270F" w:rsidRPr="007A49BB">
        <w:t> </w:t>
      </w:r>
      <w:r w:rsidRPr="007A49BB">
        <w:t>svátků a dalších případných omezení bude do výpočtu zahrnut dle jejich skutečného počtu v</w:t>
      </w:r>
      <w:r w:rsidR="008D270F" w:rsidRPr="007A49BB">
        <w:t> </w:t>
      </w:r>
      <w:r w:rsidRPr="007A49BB">
        <w:t>příslušném kalendářním roce.</w:t>
      </w:r>
    </w:p>
    <w:p w14:paraId="03B5B6C4" w14:textId="74F8D0B2" w:rsidR="000031BF" w:rsidRPr="00E25618" w:rsidRDefault="000031BF" w:rsidP="006B37D0">
      <w:pPr>
        <w:pStyle w:val="Clanek11"/>
        <w:widowControl/>
        <w:tabs>
          <w:tab w:val="clear" w:pos="1180"/>
        </w:tabs>
        <w:ind w:left="0" w:hanging="709"/>
      </w:pPr>
      <w:r w:rsidRPr="00E25618">
        <w:t xml:space="preserve">Pokud Dopravce má s Objednatelem uzavřeno více smluv o veřejných službách a v rámci změn Jízdních řádů dojde k navýšení počtu Vozidel nutných pro zajištění dopravy v rámci </w:t>
      </w:r>
      <w:r w:rsidR="001E34AF" w:rsidRPr="00E25618">
        <w:t>určité smlouvy o</w:t>
      </w:r>
      <w:r w:rsidR="00147F29" w:rsidRPr="00E25618">
        <w:t> </w:t>
      </w:r>
      <w:r w:rsidR="001E34AF" w:rsidRPr="00E25618">
        <w:t>veřejných službách</w:t>
      </w:r>
      <w:r w:rsidRPr="00E25618">
        <w:t>, přičemž tato změna prokazatelně nemá vliv na minimální počet Vozidel na zajištění jednotlivých Spojů dle Jízdního řádu za běžný pracovní den bez zohlednění přístavných výkonů a</w:t>
      </w:r>
      <w:r w:rsidR="000544CE" w:rsidRPr="00E25618">
        <w:t> </w:t>
      </w:r>
      <w:r w:rsidRPr="00E25618">
        <w:t xml:space="preserve">přestávek řidičů, včetně Vozidel </w:t>
      </w:r>
      <w:r w:rsidR="00A145D0">
        <w:t xml:space="preserve">Operativní zálohy </w:t>
      </w:r>
      <w:r w:rsidRPr="00E25618">
        <w:t xml:space="preserve">v rámci všech </w:t>
      </w:r>
      <w:r w:rsidR="000544CE" w:rsidRPr="00E25618">
        <w:t>smluv o veřejných službách uzavřených mezi Dopravcem a Objednatelem</w:t>
      </w:r>
      <w:r w:rsidRPr="00E25618">
        <w:t>, k úpravě Nabídkové ceny nedochází.</w:t>
      </w:r>
    </w:p>
    <w:p w14:paraId="6D31254A" w14:textId="6403A48E" w:rsidR="000031BF" w:rsidRPr="007A49BB" w:rsidRDefault="000031BF" w:rsidP="006B37D0">
      <w:pPr>
        <w:pStyle w:val="Clanek11"/>
        <w:widowControl/>
        <w:tabs>
          <w:tab w:val="clear" w:pos="1180"/>
        </w:tabs>
        <w:ind w:left="0" w:hanging="709"/>
      </w:pPr>
      <w:bookmarkStart w:id="21" w:name="_Ref15235067"/>
      <w:r w:rsidRPr="007A49BB">
        <w:t xml:space="preserve">Výše Nabídkové ceny může být dále navýšena v případě, kdy Vozidlo bude v souladu s Jízdním řádem vybaveno také přípojným vozidlem pro přepravu jízdních kol (ve stavu a výbavě určené Objednatelem v Technických a provozních standardech </w:t>
      </w:r>
      <w:r w:rsidR="00312596" w:rsidRPr="007A49BB">
        <w:t>VDV</w:t>
      </w:r>
      <w:r w:rsidRPr="007A49BB">
        <w:t xml:space="preserve">). V takovém případě bude aktuální Nabídková cena za každý kilometr jízdy příslušného Vozidla povinně vybaveného přípojným vozidlem pro přepravu </w:t>
      </w:r>
      <w:r w:rsidRPr="007A49BB">
        <w:lastRenderedPageBreak/>
        <w:t>jízdních kol navýšena o </w:t>
      </w:r>
      <w:r w:rsidR="001E34AF" w:rsidRPr="007A49BB">
        <w:t>2</w:t>
      </w:r>
      <w:r w:rsidRPr="007A49BB">
        <w:t xml:space="preserve">%. Takto upravená Nabídková cena za </w:t>
      </w:r>
      <w:smartTag w:uri="urn:schemas-microsoft-com:office:smarttags" w:element="metricconverter">
        <w:smartTagPr>
          <w:attr w:name="ProductID" w:val="1 km"/>
        </w:smartTagPr>
        <w:r w:rsidRPr="007A49BB">
          <w:t>1 km</w:t>
        </w:r>
      </w:smartTag>
      <w:r w:rsidRPr="007A49BB">
        <w:t xml:space="preserve"> bude zaokrouhlena na 2 desetinná místa. V případě, že bude Vozidlo v souladu s Jízdním řádem vybaveno v zadní nebo přední části závěsem pro přepravu jízdních kol (ve stavu a výbavě určené Objednatelem v Technických a provozních standardech </w:t>
      </w:r>
      <w:r w:rsidR="003E520F" w:rsidRPr="007A49BB">
        <w:t>VDV</w:t>
      </w:r>
      <w:r w:rsidRPr="007A49BB">
        <w:t>), se Nabídková cena neupravuje.</w:t>
      </w:r>
      <w:bookmarkEnd w:id="21"/>
    </w:p>
    <w:p w14:paraId="01069DCF" w14:textId="14FA2668" w:rsidR="000031BF" w:rsidRPr="007A49BB" w:rsidRDefault="000031BF" w:rsidP="00C67B86">
      <w:pPr>
        <w:pStyle w:val="Clanek11"/>
        <w:keepNext/>
        <w:widowControl/>
        <w:tabs>
          <w:tab w:val="clear" w:pos="1180"/>
        </w:tabs>
        <w:ind w:left="0" w:hanging="709"/>
      </w:pPr>
      <w:r w:rsidRPr="007A49BB">
        <w:t>V případě, kdy je Nabídková cena</w:t>
      </w:r>
      <w:r w:rsidR="004913C0" w:rsidRPr="004913C0">
        <w:t xml:space="preserve"> </w:t>
      </w:r>
      <w:r w:rsidRPr="007A49BB">
        <w:t>upravována podle více než jednoho z výše stanovených kritérií a</w:t>
      </w:r>
      <w:r w:rsidR="000E36F1">
        <w:t> </w:t>
      </w:r>
      <w:r w:rsidRPr="007A49BB">
        <w:t>postupů, bude úprava Nabídkové ceny provedena vždy v tomto pořadí postupů aplikovatelných pro daný případ:</w:t>
      </w:r>
    </w:p>
    <w:p w14:paraId="75E0B130" w14:textId="3DD14E6A"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2" w:name="_Ref15204719"/>
      <w:r w:rsidRPr="007A49BB">
        <w:rPr>
          <w:rStyle w:val="Odkaznakoment"/>
          <w:rFonts w:asciiTheme="minorHAnsi" w:hAnsiTheme="minorHAnsi" w:cstheme="minorHAnsi"/>
          <w:bCs/>
          <w:iCs/>
          <w:sz w:val="22"/>
          <w:szCs w:val="22"/>
        </w:rPr>
        <w:t>úprava Nabídkové ceny</w:t>
      </w:r>
      <w:r w:rsidR="004913C0" w:rsidRPr="00D9401C">
        <w:rPr>
          <w:rStyle w:val="Odkaznakoment"/>
          <w:rFonts w:asciiTheme="minorHAnsi" w:hAnsiTheme="minorHAnsi"/>
          <w:sz w:val="22"/>
        </w:rPr>
        <w:t xml:space="preserve"> </w:t>
      </w:r>
      <w:r w:rsidRPr="007A49BB">
        <w:rPr>
          <w:rStyle w:val="Odkaznakoment"/>
          <w:rFonts w:asciiTheme="minorHAnsi" w:hAnsiTheme="minorHAnsi" w:cstheme="minorHAnsi"/>
          <w:bCs/>
          <w:iCs/>
          <w:sz w:val="22"/>
          <w:szCs w:val="22"/>
        </w:rPr>
        <w:t>postupem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3.3</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který je dále upřesněn v</w:t>
      </w:r>
      <w:r w:rsidR="002351DC" w:rsidRPr="007A49BB">
        <w:rPr>
          <w:rStyle w:val="Odkaznakoment"/>
          <w:rFonts w:asciiTheme="minorHAnsi" w:hAnsiTheme="minorHAnsi" w:cstheme="minorHAnsi"/>
          <w:bCs/>
          <w:iCs/>
          <w:sz w:val="22"/>
          <w:szCs w:val="22"/>
        </w:rPr>
        <w:t> </w:t>
      </w:r>
      <w:r w:rsidRPr="007A49BB">
        <w:rPr>
          <w:rStyle w:val="Odkaznakoment"/>
          <w:rFonts w:asciiTheme="minorHAnsi" w:hAnsiTheme="minorHAnsi" w:cstheme="minorHAnsi"/>
          <w:bCs/>
          <w:iCs/>
          <w:sz w:val="22"/>
          <w:szCs w:val="22"/>
        </w:rPr>
        <w:t>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_Ref524588176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3.4</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_Ref524588183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3.5</w:t>
      </w:r>
      <w:r w:rsidR="00A457AA" w:rsidRPr="007A49BB">
        <w:rPr>
          <w:rStyle w:val="Odkaznakoment"/>
          <w:rFonts w:asciiTheme="minorHAnsi" w:hAnsiTheme="minorHAnsi" w:cstheme="minorHAnsi"/>
          <w:bCs/>
          <w:iCs/>
          <w:sz w:val="22"/>
          <w:szCs w:val="22"/>
        </w:rPr>
        <w:fldChar w:fldCharType="end"/>
      </w:r>
      <w:r w:rsidR="00831B31">
        <w:rPr>
          <w:rStyle w:val="Odkaznakoment"/>
          <w:rFonts w:asciiTheme="minorHAnsi" w:hAnsiTheme="minorHAnsi" w:cstheme="minorHAnsi"/>
          <w:bCs/>
          <w:iCs/>
          <w:sz w:val="22"/>
          <w:szCs w:val="22"/>
        </w:rPr>
        <w:t xml:space="preserve"> a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_Ref15230255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3.6</w:t>
      </w:r>
      <w:r w:rsidR="00A457AA" w:rsidRPr="007A49BB">
        <w:rPr>
          <w:rStyle w:val="Odkaznakoment"/>
          <w:rFonts w:asciiTheme="minorHAnsi" w:hAnsiTheme="minorHAnsi" w:cstheme="minorHAnsi"/>
          <w:bCs/>
          <w:iCs/>
          <w:sz w:val="22"/>
          <w:szCs w:val="22"/>
        </w:rPr>
        <w:fldChar w:fldCharType="end"/>
      </w:r>
      <w:r w:rsidR="002351DC" w:rsidRPr="007A49BB">
        <w:rPr>
          <w:rStyle w:val="Odkaznakoment"/>
          <w:rFonts w:asciiTheme="minorHAnsi" w:hAnsiTheme="minorHAnsi" w:cstheme="minorHAnsi"/>
          <w:bCs/>
          <w:iCs/>
          <w:sz w:val="22"/>
          <w:szCs w:val="22"/>
        </w:rPr>
        <w:t xml:space="preserve"> Smlouvy</w:t>
      </w:r>
      <w:r w:rsidRPr="007A49BB">
        <w:rPr>
          <w:rStyle w:val="Odkaznakoment"/>
          <w:rFonts w:asciiTheme="minorHAnsi" w:hAnsiTheme="minorHAnsi" w:cstheme="minorHAnsi"/>
          <w:bCs/>
          <w:iCs/>
          <w:sz w:val="22"/>
          <w:szCs w:val="22"/>
        </w:rPr>
        <w:t>;</w:t>
      </w:r>
      <w:bookmarkEnd w:id="22"/>
    </w:p>
    <w:p w14:paraId="47FA77F9" w14:textId="6A016426"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3" w:name="_Ref17874128"/>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_Ref277539865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3.7</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respektive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_Ref277539881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3.8</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Smlouvy;</w:t>
      </w:r>
      <w:bookmarkEnd w:id="23"/>
    </w:p>
    <w:p w14:paraId="384B3FEC" w14:textId="1080A255"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4" w:name="_Ref15204733"/>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_Ref15235067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3.12</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w:t>
      </w:r>
      <w:bookmarkEnd w:id="24"/>
    </w:p>
    <w:p w14:paraId="249CEB75" w14:textId="0EE142CE" w:rsidR="000031BF" w:rsidRPr="007A49BB" w:rsidRDefault="000031BF" w:rsidP="006B37D0">
      <w:pPr>
        <w:pStyle w:val="Clanek11"/>
        <w:widowControl/>
        <w:numPr>
          <w:ilvl w:val="0"/>
          <w:numId w:val="0"/>
        </w:numPr>
        <w:rPr>
          <w:rStyle w:val="Odkaznakoment"/>
          <w:sz w:val="22"/>
          <w:szCs w:val="22"/>
        </w:rPr>
      </w:pPr>
      <w:r w:rsidRPr="007A49BB">
        <w:rPr>
          <w:rStyle w:val="Odkaznakoment"/>
          <w:sz w:val="22"/>
          <w:szCs w:val="22"/>
        </w:rPr>
        <w:t xml:space="preserve">přičemž výchozí hodnotou pro další úpravu je vždy Nabídková cena upravená dle předchozího bodu </w:t>
      </w:r>
      <w:r w:rsidR="00C81231" w:rsidRPr="007A49BB">
        <w:rPr>
          <w:rStyle w:val="Odkaznakoment"/>
          <w:sz w:val="22"/>
          <w:szCs w:val="22"/>
        </w:rPr>
        <w:fldChar w:fldCharType="begin"/>
      </w:r>
      <w:r w:rsidR="00C81231" w:rsidRPr="007A49BB">
        <w:rPr>
          <w:rStyle w:val="Odkaznakoment"/>
          <w:sz w:val="22"/>
          <w:szCs w:val="22"/>
        </w:rPr>
        <w:instrText xml:space="preserve"> REF _Ref15204719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(i)</w:t>
      </w:r>
      <w:r w:rsidR="00C81231" w:rsidRPr="007A49BB">
        <w:rPr>
          <w:rStyle w:val="Odkaznakoment"/>
          <w:sz w:val="22"/>
          <w:szCs w:val="22"/>
        </w:rPr>
        <w:fldChar w:fldCharType="end"/>
      </w:r>
      <w:r w:rsidRPr="007A49BB">
        <w:rPr>
          <w:rStyle w:val="Odkaznakoment"/>
          <w:sz w:val="22"/>
          <w:szCs w:val="22"/>
        </w:rPr>
        <w:t xml:space="preserve"> až </w:t>
      </w:r>
      <w:r w:rsidR="00C81231" w:rsidRPr="007A49BB">
        <w:rPr>
          <w:rStyle w:val="Odkaznakoment"/>
          <w:sz w:val="22"/>
          <w:szCs w:val="22"/>
        </w:rPr>
        <w:fldChar w:fldCharType="begin"/>
      </w:r>
      <w:r w:rsidR="00C81231" w:rsidRPr="007A49BB">
        <w:rPr>
          <w:rStyle w:val="Odkaznakoment"/>
          <w:sz w:val="22"/>
          <w:szCs w:val="22"/>
        </w:rPr>
        <w:instrText xml:space="preserve"> REF _Ref15204733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w:t>
      </w:r>
      <w:proofErr w:type="spellStart"/>
      <w:r w:rsidR="00715840">
        <w:rPr>
          <w:rStyle w:val="Odkaznakoment"/>
          <w:sz w:val="22"/>
          <w:szCs w:val="22"/>
        </w:rPr>
        <w:t>iii</w:t>
      </w:r>
      <w:proofErr w:type="spellEnd"/>
      <w:r w:rsidR="00715840">
        <w:rPr>
          <w:rStyle w:val="Odkaznakoment"/>
          <w:sz w:val="22"/>
          <w:szCs w:val="22"/>
        </w:rPr>
        <w:t>)</w:t>
      </w:r>
      <w:r w:rsidR="00C81231" w:rsidRPr="007A49BB">
        <w:rPr>
          <w:rStyle w:val="Odkaznakoment"/>
          <w:sz w:val="22"/>
          <w:szCs w:val="22"/>
        </w:rPr>
        <w:fldChar w:fldCharType="end"/>
      </w:r>
      <w:r w:rsidRPr="007A49BB">
        <w:rPr>
          <w:rStyle w:val="Odkaznakoment"/>
          <w:sz w:val="22"/>
          <w:szCs w:val="22"/>
        </w:rPr>
        <w:t xml:space="preserve">. Po každé úpravě Nabídkové ceny dle bodů </w:t>
      </w:r>
      <w:r w:rsidR="001903D1" w:rsidRPr="007A49BB">
        <w:rPr>
          <w:rStyle w:val="Odkaznakoment"/>
          <w:sz w:val="22"/>
          <w:szCs w:val="22"/>
        </w:rPr>
        <w:fldChar w:fldCharType="begin"/>
      </w:r>
      <w:r w:rsidR="001903D1" w:rsidRPr="007A49BB">
        <w:rPr>
          <w:rStyle w:val="Odkaznakoment"/>
          <w:sz w:val="22"/>
          <w:szCs w:val="22"/>
        </w:rPr>
        <w:instrText xml:space="preserve"> REF _Ref15204719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(i)</w:t>
      </w:r>
      <w:r w:rsidR="001903D1" w:rsidRPr="007A49BB">
        <w:rPr>
          <w:rStyle w:val="Odkaznakoment"/>
          <w:sz w:val="22"/>
          <w:szCs w:val="22"/>
        </w:rPr>
        <w:fldChar w:fldCharType="end"/>
      </w:r>
      <w:r w:rsidR="001903D1" w:rsidRPr="007A49BB">
        <w:rPr>
          <w:rStyle w:val="Odkaznakoment"/>
          <w:sz w:val="22"/>
          <w:szCs w:val="22"/>
        </w:rPr>
        <w:t xml:space="preserve"> až </w:t>
      </w:r>
      <w:r w:rsidR="001903D1" w:rsidRPr="007A49BB">
        <w:rPr>
          <w:rStyle w:val="Odkaznakoment"/>
          <w:sz w:val="22"/>
          <w:szCs w:val="22"/>
        </w:rPr>
        <w:fldChar w:fldCharType="begin"/>
      </w:r>
      <w:r w:rsidR="001903D1" w:rsidRPr="007A49BB">
        <w:rPr>
          <w:rStyle w:val="Odkaznakoment"/>
          <w:sz w:val="22"/>
          <w:szCs w:val="22"/>
        </w:rPr>
        <w:instrText xml:space="preserve"> REF _Ref15204733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w:t>
      </w:r>
      <w:proofErr w:type="spellStart"/>
      <w:r w:rsidR="00715840">
        <w:rPr>
          <w:rStyle w:val="Odkaznakoment"/>
          <w:sz w:val="22"/>
          <w:szCs w:val="22"/>
        </w:rPr>
        <w:t>iii</w:t>
      </w:r>
      <w:proofErr w:type="spellEnd"/>
      <w:r w:rsidR="00715840">
        <w:rPr>
          <w:rStyle w:val="Odkaznakoment"/>
          <w:sz w:val="22"/>
          <w:szCs w:val="22"/>
        </w:rPr>
        <w:t>)</w:t>
      </w:r>
      <w:r w:rsidR="001903D1" w:rsidRPr="007A49BB">
        <w:rPr>
          <w:rStyle w:val="Odkaznakoment"/>
          <w:sz w:val="22"/>
          <w:szCs w:val="22"/>
        </w:rPr>
        <w:fldChar w:fldCharType="end"/>
      </w:r>
      <w:r w:rsidR="001903D1" w:rsidRPr="007A49BB">
        <w:rPr>
          <w:rStyle w:val="Odkaznakoment"/>
          <w:sz w:val="22"/>
          <w:szCs w:val="22"/>
        </w:rPr>
        <w:t xml:space="preserve"> </w:t>
      </w:r>
      <w:r w:rsidRPr="007A49BB">
        <w:rPr>
          <w:rStyle w:val="Odkaznakoment"/>
          <w:sz w:val="22"/>
          <w:szCs w:val="22"/>
        </w:rPr>
        <w:t>bude tato cena vždy zaokrouhlena s přesností na dvě desetinná místa.</w:t>
      </w:r>
    </w:p>
    <w:p w14:paraId="3301A612" w14:textId="1580D0F3" w:rsidR="000031BF" w:rsidRPr="007A49BB" w:rsidRDefault="000031BF" w:rsidP="00D83889">
      <w:pPr>
        <w:pStyle w:val="Clanek11"/>
        <w:widowControl/>
        <w:tabs>
          <w:tab w:val="clear" w:pos="1180"/>
        </w:tabs>
        <w:ind w:left="0" w:hanging="709"/>
      </w:pPr>
      <w:bookmarkStart w:id="25" w:name="_Ref277570218"/>
      <w:bookmarkStart w:id="26" w:name="_Ref15228788"/>
      <w:bookmarkStart w:id="27" w:name="_Ref52868510"/>
      <w:r w:rsidRPr="007A49BB">
        <w:t>Pro účely výpočtu Odměny je Objednatelem</w:t>
      </w:r>
      <w:r w:rsidR="00422AAF">
        <w:t xml:space="preserve"> </w:t>
      </w:r>
      <w:r w:rsidRPr="007A49BB">
        <w:t xml:space="preserve">stanovena kilometrická délka jednotlivých Spojů, která bude měněna vždy v návaznosti na příslušnou změnu Jízdních řádů či případné uzavírky/výluky/objížďky znemožňující Dopravci využít standardní dopravní trasu. V případě, že dojde ke změně kilometrické délky Spoje, provede Objednatel měření délky trasy a tento údaj oznámí Dopravci ve lhůtě </w:t>
      </w:r>
      <w:r w:rsidR="007D0AE6">
        <w:t>sedmi (</w:t>
      </w:r>
      <w:r w:rsidRPr="007A49BB">
        <w:t>7</w:t>
      </w:r>
      <w:r w:rsidR="007D0AE6">
        <w:t>)</w:t>
      </w:r>
      <w:r w:rsidRPr="007A49BB">
        <w:t xml:space="preserve"> pracovních dnů od účinnosti změny kilometrické délky Spoje. Dopravce je oprávněn, pokud s takto oznámenou délkou Spojů nesouhlasí, ve lhůtě </w:t>
      </w:r>
      <w:r w:rsidR="007D0AE6">
        <w:t>patnácti (</w:t>
      </w:r>
      <w:r w:rsidRPr="007A49BB">
        <w:t>15</w:t>
      </w:r>
      <w:r w:rsidR="007D0AE6">
        <w:t>)</w:t>
      </w:r>
      <w:r w:rsidRPr="007A49BB">
        <w:t xml:space="preserve"> dnů od oznámení změny délky Spojů požádat Objednatele o provedení společného měření, které je Objednatel povinen za účasti Dopravce ve lhůtě </w:t>
      </w:r>
      <w:r w:rsidR="007D0AE6">
        <w:t>patnácti (</w:t>
      </w:r>
      <w:r w:rsidRPr="007A49BB">
        <w:t>15</w:t>
      </w:r>
      <w:r w:rsidR="007D0AE6">
        <w:t>)</w:t>
      </w:r>
      <w:r w:rsidRPr="007A49BB">
        <w:t xml:space="preserve"> dnů od obdržení příslušné žádosti Dopravce provést. Aktuální kilometrické délky jednotlivých Spojů v době podpisu této Smlouvy jsou určeny přílohou Rámcových jízdních řádů.</w:t>
      </w:r>
      <w:r w:rsidRPr="007A49BB" w:rsidDel="00C91935">
        <w:rPr>
          <w:rStyle w:val="Odkaznakoment"/>
          <w:sz w:val="22"/>
          <w:szCs w:val="22"/>
          <w:lang w:eastAsia="cs-CZ"/>
        </w:rPr>
        <w:t xml:space="preserve"> </w:t>
      </w:r>
      <w:r w:rsidRPr="007A49BB">
        <w:rPr>
          <w:rStyle w:val="Odkaznakoment"/>
          <w:sz w:val="22"/>
          <w:szCs w:val="22"/>
          <w:lang w:eastAsia="cs-CZ"/>
        </w:rPr>
        <w:t>Kilometrická d</w:t>
      </w:r>
      <w:r w:rsidRPr="007A49BB">
        <w:t>élka Spojů stanovená podle tohoto odstavce</w:t>
      </w:r>
      <w:r w:rsidR="00AC28EE">
        <w:t xml:space="preserve"> této</w:t>
      </w:r>
      <w:r w:rsidRPr="007A49BB">
        <w:t xml:space="preserve"> Smlouvy je závazná pro výpočet Odměny.</w:t>
      </w:r>
      <w:bookmarkEnd w:id="25"/>
      <w:r w:rsidRPr="007A49BB">
        <w:t xml:space="preserve"> Dočasné změny trasy </w:t>
      </w:r>
      <w:r w:rsidR="000A30A7">
        <w:t>S</w:t>
      </w:r>
      <w:r w:rsidRPr="007A49BB">
        <w:t xml:space="preserve">poje v důsledku uzavírek/výluk/objížděk, které trvají nejvýše </w:t>
      </w:r>
      <w:r w:rsidR="007D0AE6">
        <w:t>třicet (</w:t>
      </w:r>
      <w:r w:rsidRPr="007A49BB">
        <w:t>30</w:t>
      </w:r>
      <w:r w:rsidR="007D0AE6">
        <w:t>)</w:t>
      </w:r>
      <w:r w:rsidRPr="007A49BB">
        <w:t xml:space="preserve"> dnů a které mají za následek změnu délky </w:t>
      </w:r>
      <w:r w:rsidR="000A30A7">
        <w:t>S</w:t>
      </w:r>
      <w:r w:rsidRPr="007A49BB">
        <w:t xml:space="preserve">poje, lze zohlednit i bez postupu uvedeného ve větách druhé a třetí tohoto odstavce. V takovém případě Dopravce uplatní ve vyúčtování dle odst. </w:t>
      </w:r>
      <w:r w:rsidR="003745B5" w:rsidRPr="007A49BB">
        <w:fldChar w:fldCharType="begin"/>
      </w:r>
      <w:r w:rsidR="003745B5" w:rsidRPr="007A49BB">
        <w:instrText xml:space="preserve"> REF _Ref15231037 \r \h </w:instrText>
      </w:r>
      <w:r w:rsidR="003745B5" w:rsidRPr="007A49BB">
        <w:fldChar w:fldCharType="separate"/>
      </w:r>
      <w:r w:rsidR="00715840">
        <w:t>4.5</w:t>
      </w:r>
      <w:r w:rsidR="003745B5" w:rsidRPr="007A49BB">
        <w:fldChar w:fldCharType="end"/>
      </w:r>
      <w:r w:rsidR="008508D0">
        <w:t xml:space="preserve"> Smlouvy</w:t>
      </w:r>
      <w:r w:rsidRPr="007A49BB">
        <w:t xml:space="preserve"> pro příslušný měsíc skutečný počet ujetých kilometrů včetně délky dočasné změny trasy a Objednatele na dočasnou změnu výslovně upozorní. Pokud Objednatel s takto uplatněnou dočasnou změnou trasy nesouhlasí, postupuje podle věty druhé a třetí tohoto odstavce.</w:t>
      </w:r>
      <w:bookmarkEnd w:id="26"/>
      <w:bookmarkEnd w:id="27"/>
    </w:p>
    <w:p w14:paraId="3AB39B70" w14:textId="4F92A955" w:rsidR="000031BF" w:rsidRPr="007A49BB" w:rsidRDefault="000031BF" w:rsidP="006B37D0">
      <w:pPr>
        <w:pStyle w:val="Clanek11"/>
        <w:widowControl/>
        <w:tabs>
          <w:tab w:val="clear" w:pos="1180"/>
        </w:tabs>
        <w:ind w:left="0" w:hanging="709"/>
      </w:pPr>
      <w:r w:rsidRPr="007A49BB">
        <w:t xml:space="preserve">Pro účely výpočtu Odměny za vypravení posilového spoje se jeho kilometrická délka do cílové zastávky stanoví v souladu s odst. </w:t>
      </w:r>
      <w:r w:rsidRPr="007A49BB">
        <w:fldChar w:fldCharType="begin"/>
      </w:r>
      <w:r w:rsidRPr="007A49BB">
        <w:instrText xml:space="preserve"> REF _Ref277570218 \r \h  \* MERGEFORMAT </w:instrText>
      </w:r>
      <w:r w:rsidRPr="007A49BB">
        <w:fldChar w:fldCharType="separate"/>
      </w:r>
      <w:r w:rsidR="00715840">
        <w:t>3.14</w:t>
      </w:r>
      <w:r w:rsidRPr="007A49BB">
        <w:fldChar w:fldCharType="end"/>
      </w:r>
      <w:r w:rsidRPr="007A49BB">
        <w:t xml:space="preserve"> Smlouvy a zahrnuje se k ní i kilometrická délka trasy tohoto posilového spoje z a do jeho výchozího místa. Není-li možné délku spoje určit dle předchozí věty, stanoví se kilometrická délka zcela dle skutečně ujeté vzdálenosti, a to v návaznosti na měření provedené </w:t>
      </w:r>
      <w:r w:rsidR="00A23738">
        <w:t>Objednatelem</w:t>
      </w:r>
      <w:r w:rsidRPr="007A49BB">
        <w:t>.</w:t>
      </w:r>
    </w:p>
    <w:p w14:paraId="7F48B882" w14:textId="43A68B0D" w:rsidR="000031BF" w:rsidRPr="007A49BB" w:rsidRDefault="000031BF" w:rsidP="002A78E5">
      <w:pPr>
        <w:pStyle w:val="Clanek11"/>
        <w:widowControl/>
        <w:tabs>
          <w:tab w:val="clear" w:pos="1180"/>
        </w:tabs>
        <w:ind w:left="0" w:hanging="709"/>
      </w:pPr>
      <w:r w:rsidRPr="007A49BB">
        <w:t xml:space="preserve">Strany se dohodly pro případ, že se Česká republika stane za trvání této </w:t>
      </w:r>
      <w:r w:rsidR="00AC28EE">
        <w:t>S</w:t>
      </w:r>
      <w:r w:rsidRPr="007A49BB">
        <w:t xml:space="preserve">mlouvy členem Evropské měnové unie, že veškeré ceny, platby a částky (včetně smluvních pokut) dle této </w:t>
      </w:r>
      <w:r w:rsidR="00AC28EE">
        <w:t>S</w:t>
      </w:r>
      <w:r w:rsidRPr="007A49BB">
        <w:t xml:space="preserve">mlouvy se považují za stanovené v eurech, a to ke dni, kdy se euro stane jedinou zákonnou měnou na území České republiky. Přepočet se v takovém případě provede na základě přepočítacího kursu stanoveného právním předpisem. Pokud by v důsledku přijetí eura objektivně došlo k podstatné disproporci mezi náklady Dopravce a výší Odměny k tíži Dopravce, a to bez jeho zavinění či vlivu, projednají Strany v dobré víře tuto záležitost a budou-li to vyžadovat okolnosti, mohou </w:t>
      </w:r>
      <w:r w:rsidR="00D5632D">
        <w:t>S</w:t>
      </w:r>
      <w:r w:rsidRPr="007A49BB">
        <w:t xml:space="preserve">trany písemným dodatkem v souvislosti se změnou zákonné měny tuto Smlouvu odpovídajícím způsobem modifikovat, a to po vzájemné dohodě </w:t>
      </w:r>
      <w:r w:rsidR="00D5632D">
        <w:t>S</w:t>
      </w:r>
      <w:r w:rsidRPr="007A49BB">
        <w:t>tran a v souladu s právními předpisy v oblasti zadávání veřejných zakázek.</w:t>
      </w:r>
    </w:p>
    <w:p w14:paraId="3061719B"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Platební podmínky – způsob úhrady Odměny</w:t>
      </w:r>
    </w:p>
    <w:p w14:paraId="0BBBBB82" w14:textId="55613806" w:rsidR="000031BF" w:rsidRPr="007A49BB" w:rsidRDefault="000031BF" w:rsidP="006B37D0">
      <w:pPr>
        <w:pStyle w:val="Clanek11"/>
        <w:widowControl/>
        <w:tabs>
          <w:tab w:val="clear" w:pos="1180"/>
        </w:tabs>
        <w:ind w:left="0" w:hanging="709"/>
      </w:pPr>
      <w:r w:rsidRPr="007A49BB">
        <w:t xml:space="preserve">Odměna bude hrazena Dopravci dílem ve formě záloh, dílem ve formě podílu na tržbách z Tarifu </w:t>
      </w:r>
      <w:r w:rsidR="003E520F" w:rsidRPr="007A49BB">
        <w:t>VDV</w:t>
      </w:r>
      <w:r w:rsidRPr="007A49BB">
        <w:t xml:space="preserve"> vypočteného </w:t>
      </w:r>
      <w:r w:rsidR="00422AAF">
        <w:t>Objednatelem</w:t>
      </w:r>
      <w:r w:rsidRPr="007A49BB">
        <w:t>, a to na základě rozúčtování tržeb, dílem v</w:t>
      </w:r>
      <w:r w:rsidR="00A701B7">
        <w:t>e formě tržeb z Jiného tarifu a </w:t>
      </w:r>
      <w:r w:rsidRPr="007A49BB">
        <w:t xml:space="preserve">dílem ve formě Doplatku. Zálohy na Odměnu a Doplatek budou Dopravci uhrazeny Objednatelem, podíl na tržbách dle tohoto článku bude Dopravci fakticky hrazen (vyúčtován) ze strany </w:t>
      </w:r>
      <w:r w:rsidR="00422AAF">
        <w:t>Objednatele</w:t>
      </w:r>
      <w:r w:rsidRPr="007A49BB">
        <w:t>.</w:t>
      </w:r>
    </w:p>
    <w:p w14:paraId="3C152E90" w14:textId="4C7E2FBE" w:rsidR="000031BF" w:rsidRPr="007A49BB" w:rsidRDefault="000031BF" w:rsidP="006B37D0">
      <w:pPr>
        <w:pStyle w:val="Clanek11"/>
        <w:widowControl/>
        <w:tabs>
          <w:tab w:val="clear" w:pos="1180"/>
        </w:tabs>
        <w:ind w:left="0" w:hanging="709"/>
      </w:pPr>
      <w:bookmarkStart w:id="28" w:name="_Ref271622074"/>
      <w:r w:rsidRPr="007A49BB">
        <w:t>Doplatek (D) bude vypočten na základě tohoto vzorce:</w:t>
      </w:r>
      <w:bookmarkEnd w:id="28"/>
    </w:p>
    <w:p w14:paraId="13A816F8" w14:textId="77777777" w:rsidR="000031BF" w:rsidRPr="007A49BB" w:rsidRDefault="000031BF" w:rsidP="006B37D0">
      <w:pPr>
        <w:pStyle w:val="Zkladntext"/>
        <w:ind w:left="187" w:firstLine="708"/>
        <w:jc w:val="center"/>
        <w:rPr>
          <w:rFonts w:asciiTheme="minorHAnsi" w:hAnsiTheme="minorHAnsi" w:cstheme="minorHAnsi"/>
          <w:sz w:val="22"/>
          <w:szCs w:val="22"/>
        </w:rPr>
      </w:pPr>
      <w:r w:rsidRPr="007A49BB">
        <w:rPr>
          <w:rFonts w:asciiTheme="minorHAnsi" w:hAnsiTheme="minorHAnsi" w:cstheme="minorHAnsi"/>
          <w:sz w:val="22"/>
          <w:szCs w:val="22"/>
        </w:rPr>
        <w:t>D = O – TIDS – TJ – Z</w:t>
      </w:r>
    </w:p>
    <w:p w14:paraId="3285D49A"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5339ED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D</w:t>
      </w:r>
      <w:r w:rsidRPr="007A49BB">
        <w:rPr>
          <w:rFonts w:asciiTheme="minorHAnsi" w:hAnsiTheme="minorHAnsi" w:cstheme="minorHAnsi"/>
          <w:b w:val="0"/>
          <w:sz w:val="22"/>
          <w:szCs w:val="22"/>
        </w:rPr>
        <w:t xml:space="preserve"> představuje výši Doplatku</w:t>
      </w:r>
    </w:p>
    <w:p w14:paraId="706244AC"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O</w:t>
      </w:r>
      <w:r w:rsidRPr="007A49BB">
        <w:rPr>
          <w:rFonts w:asciiTheme="minorHAnsi" w:hAnsiTheme="minorHAnsi" w:cstheme="minorHAnsi"/>
          <w:b w:val="0"/>
          <w:sz w:val="22"/>
          <w:szCs w:val="22"/>
        </w:rPr>
        <w:t xml:space="preserve"> představuje celkovou výši Odměny</w:t>
      </w:r>
    </w:p>
    <w:p w14:paraId="04F17299" w14:textId="5D7EF6F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TIDS</w:t>
      </w:r>
      <w:r w:rsidRPr="007A49BB">
        <w:rPr>
          <w:rFonts w:asciiTheme="minorHAnsi" w:hAnsiTheme="minorHAnsi" w:cstheme="minorHAnsi"/>
          <w:b w:val="0"/>
          <w:sz w:val="22"/>
          <w:szCs w:val="22"/>
        </w:rPr>
        <w:t xml:space="preserve"> představuje výši tržeb z Tarifu </w:t>
      </w:r>
      <w:r w:rsidR="00312596" w:rsidRPr="007A49BB">
        <w:rPr>
          <w:rFonts w:asciiTheme="minorHAnsi" w:hAnsiTheme="minorHAnsi" w:cstheme="minorHAnsi"/>
          <w:b w:val="0"/>
          <w:sz w:val="22"/>
          <w:szCs w:val="22"/>
        </w:rPr>
        <w:t>VDV</w:t>
      </w:r>
      <w:r w:rsidRPr="007A49BB">
        <w:rPr>
          <w:rFonts w:asciiTheme="minorHAnsi" w:hAnsiTheme="minorHAnsi" w:cstheme="minorHAnsi"/>
          <w:b w:val="0"/>
          <w:sz w:val="22"/>
          <w:szCs w:val="22"/>
        </w:rPr>
        <w:t xml:space="preserve"> náležících Dopravci </w:t>
      </w:r>
    </w:p>
    <w:p w14:paraId="3DC611A7"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TJ</w:t>
      </w:r>
      <w:r w:rsidRPr="007A49BB">
        <w:rPr>
          <w:rFonts w:asciiTheme="minorHAnsi" w:hAnsiTheme="minorHAnsi" w:cstheme="minorHAnsi"/>
          <w:b w:val="0"/>
          <w:sz w:val="22"/>
          <w:szCs w:val="22"/>
        </w:rPr>
        <w:t xml:space="preserve"> představuje výši tržeb z Jiného tarifu náležících Dopravci</w:t>
      </w:r>
    </w:p>
    <w:p w14:paraId="72A004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Z</w:t>
      </w:r>
      <w:r w:rsidRPr="007A49BB">
        <w:rPr>
          <w:rFonts w:asciiTheme="minorHAnsi" w:hAnsiTheme="minorHAnsi" w:cstheme="minorHAnsi"/>
          <w:b w:val="0"/>
          <w:sz w:val="22"/>
          <w:szCs w:val="22"/>
        </w:rPr>
        <w:t xml:space="preserve"> představuje měsíční zálohu na Odměnu</w:t>
      </w:r>
    </w:p>
    <w:p w14:paraId="7FE2B507" w14:textId="23BC0515" w:rsidR="000031BF" w:rsidRPr="007A49BB" w:rsidRDefault="000031BF" w:rsidP="006B37D0">
      <w:pPr>
        <w:pStyle w:val="Clanek11"/>
        <w:widowControl/>
        <w:tabs>
          <w:tab w:val="clear" w:pos="1180"/>
        </w:tabs>
        <w:ind w:left="0" w:hanging="709"/>
      </w:pPr>
      <w:bookmarkStart w:id="29" w:name="_Ref271622051"/>
      <w:r w:rsidRPr="007A49BB">
        <w:t xml:space="preserve">Objednatel je povinen hradit </w:t>
      </w:r>
      <w:r w:rsidRPr="00343127">
        <w:t xml:space="preserve">bezhotovostním převodem na bankovní účet Dopravce měsíční zálohu na Odměnu („Záloha“) ve výši dle Přílohy č. </w:t>
      </w:r>
      <w:r w:rsidRPr="007A49BB">
        <w:t>2</w:t>
      </w:r>
      <w:r w:rsidR="000C4CE9">
        <w:t xml:space="preserve">a a </w:t>
      </w:r>
      <w:r w:rsidR="000C4CE9" w:rsidRPr="00343127">
        <w:t xml:space="preserve">Přílohy č. </w:t>
      </w:r>
      <w:r w:rsidR="000C4CE9" w:rsidRPr="007A49BB">
        <w:t>2</w:t>
      </w:r>
      <w:r w:rsidR="000C4CE9">
        <w:t>b</w:t>
      </w:r>
      <w:r w:rsidRPr="007A49BB">
        <w:t xml:space="preserve"> této Smlouvy. Záloha je hrazena nejpozději do 10. dne v měsíci, za který vznikl Dopravci nárok na Odměnu („příslušný měsíc“), vyjma měsíce prosince každého roku platnosti této Smlouvy. Na měsíc prosinec každého roku smluvního období Objednatel uhradí Dopravci </w:t>
      </w:r>
      <w:r w:rsidR="00802DEE">
        <w:t>Z</w:t>
      </w:r>
      <w:r w:rsidRPr="007A49BB">
        <w:t xml:space="preserve">álohu do 20. prosince příslušného roku, a to ve výši stanovené Objednatelem, v závislosti na jeho možnostech. Odměna za měsíc prosinec bude následně vyúčtována a doplacena do plné výše podle pravidel dle odst.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a </w:t>
      </w:r>
      <w:r w:rsidRPr="007A49BB">
        <w:fldChar w:fldCharType="begin"/>
      </w:r>
      <w:r w:rsidRPr="007A49BB">
        <w:instrText xml:space="preserve"> REF _Ref276467383 \r \h  \* MERGEFORMAT </w:instrText>
      </w:r>
      <w:r w:rsidRPr="007A49BB">
        <w:fldChar w:fldCharType="separate"/>
      </w:r>
      <w:r w:rsidR="00715840">
        <w:t>4.6</w:t>
      </w:r>
      <w:r w:rsidRPr="007A49BB">
        <w:fldChar w:fldCharType="end"/>
      </w:r>
      <w:r w:rsidRPr="007A49BB">
        <w:t xml:space="preserve"> Smlouvy</w:t>
      </w:r>
      <w:bookmarkEnd w:id="29"/>
      <w:r w:rsidRPr="007A49BB">
        <w:t>.</w:t>
      </w:r>
    </w:p>
    <w:p w14:paraId="3747BCD0" w14:textId="66E316BE" w:rsidR="000031BF" w:rsidRPr="007A49BB" w:rsidRDefault="000031BF" w:rsidP="006B37D0">
      <w:pPr>
        <w:pStyle w:val="Clanek11"/>
        <w:widowControl/>
        <w:tabs>
          <w:tab w:val="clear" w:pos="1180"/>
        </w:tabs>
        <w:ind w:left="0" w:hanging="709"/>
      </w:pPr>
      <w:r w:rsidRPr="007A49BB">
        <w:t>Dopravce má právo požádat o změnu výše Zálohy v odůvodněných případech, a to zejména tehdy, kdy Záloha nebude dosahovat po dobu tří po sobě jdoucích měsíců alespoň 65 % z částky O – TIDS – TJ za kalendářní měsíc. Objednatel je povinen žádosti Dopravce vyhovět a od kalendářního měsíce následujícího po měsíci, v němž Dopravce o zvýšení Zálohy požádal a kdy taková žádost byla vyhodnocena jako důvodná, vyplácet Dopravci Zálohu, která bude činit alespoň 70% průměrné měsíční částky vypočtené ze vzorce O – TIDS – TJ (jak jsou tyto zkratky definovány v</w:t>
      </w:r>
      <w:r w:rsidR="002351DC" w:rsidRPr="007A49BB">
        <w:t> </w:t>
      </w:r>
      <w:r w:rsidRPr="007A49BB">
        <w:t>odst</w:t>
      </w:r>
      <w:r w:rsidR="002351DC" w:rsidRPr="007A49BB">
        <w:t>.</w:t>
      </w:r>
      <w:r w:rsidRPr="007A49BB">
        <w:t xml:space="preserve"> </w:t>
      </w:r>
      <w:r w:rsidR="00A457AA" w:rsidRPr="007A49BB">
        <w:fldChar w:fldCharType="begin"/>
      </w:r>
      <w:r w:rsidR="00A457AA" w:rsidRPr="007A49BB">
        <w:instrText xml:space="preserve"> REF _Ref271622074 \r \h </w:instrText>
      </w:r>
      <w:r w:rsidR="00A457AA" w:rsidRPr="007A49BB">
        <w:fldChar w:fldCharType="separate"/>
      </w:r>
      <w:r w:rsidR="00715840">
        <w:t>4.2</w:t>
      </w:r>
      <w:r w:rsidR="00A457AA" w:rsidRPr="007A49BB">
        <w:fldChar w:fldCharType="end"/>
      </w:r>
      <w:r w:rsidRPr="007A49BB">
        <w:t xml:space="preserve"> Smlouvy výše) za poslední </w:t>
      </w:r>
      <w:r w:rsidR="00F02656">
        <w:t>tři</w:t>
      </w:r>
      <w:r w:rsidRPr="007A49BB">
        <w:t xml:space="preserve"> ukončené měsíce. Objednatel má právo změnit výši Zálohy v případě, že Záloha bude po více než tři po sobě jdoucí měsíce převyšovat 90% z částky vypočtené ze vzorce O – TIDS – TJ za kalendářní měsíc. Objednatel je v takovém případě oprávněn snížit výši Zálohy na úroveň minimálně 70% průměrné měsíční částky vypočtené ze vzorce O – TIDS – TJ za poslední </w:t>
      </w:r>
      <w:r w:rsidR="00F02656">
        <w:t>tři</w:t>
      </w:r>
      <w:r w:rsidRPr="007A49BB">
        <w:t> ukončené měsíce.</w:t>
      </w:r>
    </w:p>
    <w:p w14:paraId="5623475C" w14:textId="24D194A6" w:rsidR="000031BF" w:rsidRPr="007A49BB" w:rsidRDefault="000031BF" w:rsidP="006B37D0">
      <w:pPr>
        <w:pStyle w:val="Clanek11"/>
        <w:widowControl/>
        <w:tabs>
          <w:tab w:val="clear" w:pos="1180"/>
        </w:tabs>
        <w:ind w:left="0" w:hanging="709"/>
      </w:pPr>
      <w:bookmarkStart w:id="30" w:name="_Ref271622118"/>
      <w:bookmarkStart w:id="31" w:name="_Ref15231037"/>
      <w:r w:rsidRPr="007A49BB">
        <w:t>Na základě Dopravcem předložených podkladů</w:t>
      </w:r>
      <w:r w:rsidR="00150826">
        <w:t xml:space="preserve"> dle Ekonomik</w:t>
      </w:r>
      <w:r w:rsidR="00EF39D4">
        <w:t>y</w:t>
      </w:r>
      <w:r w:rsidR="00150826">
        <w:t xml:space="preserve"> VDV </w:t>
      </w:r>
      <w:r w:rsidRPr="007A49BB">
        <w:t xml:space="preserve">a výpočtů </w:t>
      </w:r>
      <w:r w:rsidR="00422AAF">
        <w:t>Objednatel</w:t>
      </w:r>
      <w:r w:rsidRPr="007A49BB">
        <w:t xml:space="preserve"> zpracuje návrh vyúčtování Odměny za příslušný měsíc. Toto vyúčtování následně </w:t>
      </w:r>
      <w:r w:rsidR="00422AAF">
        <w:t>Objednatel</w:t>
      </w:r>
      <w:r w:rsidRPr="007A49BB">
        <w:t xml:space="preserve"> zašle Dopravci k odsouhlasení. Dopravcem odsouhlasené vyúčtování Odměny Dopravce poté zasílá k zúčtování Objednateli. </w:t>
      </w:r>
      <w:bookmarkEnd w:id="30"/>
      <w:r w:rsidRPr="007A49BB">
        <w:t xml:space="preserve">V případě, že Dopravce v podkladech předložených </w:t>
      </w:r>
      <w:r w:rsidR="00422AAF">
        <w:t>Objednateli</w:t>
      </w:r>
      <w:r w:rsidRPr="007A49BB">
        <w:t xml:space="preserve"> za účelem zpracování návrhu vyúčtování Odměny zamlčí jemu známé skutečnosti (např. </w:t>
      </w:r>
      <w:r w:rsidR="00B94B2A">
        <w:t>S</w:t>
      </w:r>
      <w:r w:rsidRPr="007A49BB">
        <w:t>poj nebyl odjet, přesto byl vykázán jako odjetý), v důsledku čehož bude vyúčtována Odměna v částce vyšší, než na kterou by Dopravci vznikl skutečný nárok, je Dopravce povinen předložit Objednateli neprodleně opravené vyúčtování Odměny.</w:t>
      </w:r>
      <w:bookmarkEnd w:id="31"/>
    </w:p>
    <w:p w14:paraId="22757F6C" w14:textId="7A1B86B7" w:rsidR="000031BF" w:rsidRPr="007A49BB" w:rsidRDefault="000031BF" w:rsidP="006B37D0">
      <w:pPr>
        <w:pStyle w:val="Clanek11"/>
        <w:widowControl/>
        <w:tabs>
          <w:tab w:val="clear" w:pos="1180"/>
        </w:tabs>
        <w:ind w:left="0" w:hanging="709"/>
      </w:pPr>
      <w:bookmarkStart w:id="32" w:name="_Ref276467383"/>
      <w:r w:rsidRPr="007A49BB">
        <w:t xml:space="preserve">Objednatel je povinen na základě obdrženého vyúčtování odsouhlaseného Dopravcem v souladu </w:t>
      </w:r>
      <w:r w:rsidR="00BF5E82">
        <w:t>s</w:t>
      </w:r>
      <w:r w:rsidR="009F21B4">
        <w:t> </w:t>
      </w:r>
      <w:r w:rsidRPr="007A49BB">
        <w:t>odst</w:t>
      </w:r>
      <w:r w:rsidR="002351DC" w:rsidRPr="007A49BB">
        <w:t>.</w:t>
      </w:r>
      <w:r w:rsidRPr="007A49BB">
        <w:t xml:space="preserve">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Smlouvy uhradit Dopravci Doplatek ve výši podle vzorce uvedeného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_Ref271622074 \r \h  \* MERGEFORMAT </w:instrText>
      </w:r>
      <w:r w:rsidRPr="007A49BB">
        <w:fldChar w:fldCharType="separate"/>
      </w:r>
      <w:r w:rsidR="00715840">
        <w:t>4.2</w:t>
      </w:r>
      <w:r w:rsidRPr="007A49BB">
        <w:fldChar w:fldCharType="end"/>
      </w:r>
      <w:r w:rsidRPr="007A49BB">
        <w:t xml:space="preserve"> Smlouvy, a to bezhotovostním převodem na bankovní účet Dopravce do </w:t>
      </w:r>
      <w:r w:rsidR="007D0AE6">
        <w:t>deseti (</w:t>
      </w:r>
      <w:r w:rsidRPr="007A49BB">
        <w:t>10</w:t>
      </w:r>
      <w:r w:rsidR="007D0AE6">
        <w:t>)</w:t>
      </w:r>
      <w:r w:rsidRPr="007A49BB">
        <w:t xml:space="preserve"> pracovních </w:t>
      </w:r>
      <w:r w:rsidR="007D0AE6" w:rsidRPr="007A49BB">
        <w:t>dn</w:t>
      </w:r>
      <w:r w:rsidR="007D0AE6">
        <w:t>ů</w:t>
      </w:r>
      <w:r w:rsidR="007D0AE6" w:rsidRPr="007A49BB">
        <w:t xml:space="preserve"> </w:t>
      </w:r>
      <w:r w:rsidRPr="007A49BB">
        <w:t>od obdržení odsouhlaseného vyúčtování.</w:t>
      </w:r>
      <w:bookmarkEnd w:id="32"/>
    </w:p>
    <w:p w14:paraId="10A61466" w14:textId="5CE8AEC0" w:rsidR="000031BF" w:rsidRPr="007A49BB" w:rsidRDefault="000031BF" w:rsidP="006B37D0">
      <w:pPr>
        <w:pStyle w:val="Clanek11"/>
        <w:widowControl/>
        <w:tabs>
          <w:tab w:val="clear" w:pos="1180"/>
        </w:tabs>
        <w:ind w:left="0" w:hanging="709"/>
      </w:pPr>
      <w:r w:rsidRPr="007A49BB">
        <w:t>V případě, že Objednatel v některém měsíci zjistí, že Dopravci poskytl Přeplatek, započítá zjištěný Přeplatek v následujících měsících proti platbám Objednatele, na něž Dopravci vznikl v souladu s touto Smlouvou nárok</w:t>
      </w:r>
      <w:r w:rsidR="00596EFE">
        <w:t>, nebo vyzve Dopravce k vrácení Přeplatku, přičemž D</w:t>
      </w:r>
      <w:r w:rsidR="00596EFE" w:rsidRPr="007A49BB">
        <w:t xml:space="preserve">opravce </w:t>
      </w:r>
      <w:r w:rsidR="00596EFE">
        <w:t xml:space="preserve">je </w:t>
      </w:r>
      <w:r w:rsidR="00596EFE" w:rsidRPr="007A49BB">
        <w:t xml:space="preserve">povinen Přeplatek </w:t>
      </w:r>
      <w:r w:rsidR="00596EFE" w:rsidRPr="007A49BB">
        <w:lastRenderedPageBreak/>
        <w:t xml:space="preserve">uhradit ve lhůtě </w:t>
      </w:r>
      <w:r w:rsidR="007D0AE6">
        <w:t>deseti (</w:t>
      </w:r>
      <w:r w:rsidR="00596EFE" w:rsidRPr="007A49BB">
        <w:t>10</w:t>
      </w:r>
      <w:r w:rsidR="007D0AE6">
        <w:t>)</w:t>
      </w:r>
      <w:r w:rsidR="00596EFE" w:rsidRPr="007A49BB">
        <w:t xml:space="preserve"> </w:t>
      </w:r>
      <w:r w:rsidR="00117539" w:rsidRPr="007A49BB">
        <w:t xml:space="preserve">pracovních </w:t>
      </w:r>
      <w:r w:rsidR="00596EFE" w:rsidRPr="007A49BB">
        <w:t>dnů po obdržení výzvy Objednatele k jeho vrácení</w:t>
      </w:r>
      <w:r w:rsidRPr="007A49BB">
        <w:t xml:space="preserve">. V případě ukončení platnosti této Smlouvy je Dopravce povinen Přeplatek uhradit ve lhůtě </w:t>
      </w:r>
      <w:r w:rsidR="007D0AE6">
        <w:t>deseti (</w:t>
      </w:r>
      <w:r w:rsidRPr="007A49BB">
        <w:t>10</w:t>
      </w:r>
      <w:r w:rsidR="007D0AE6">
        <w:t>)</w:t>
      </w:r>
      <w:r w:rsidRPr="007A49BB">
        <w:t xml:space="preserve"> </w:t>
      </w:r>
      <w:r w:rsidR="00117539" w:rsidRPr="007A49BB">
        <w:t xml:space="preserve">pracovních </w:t>
      </w:r>
      <w:r w:rsidRPr="007A49BB">
        <w:t>dnů po obdržení výzvy Objednatele k</w:t>
      </w:r>
      <w:r w:rsidR="004C6C61">
        <w:t> </w:t>
      </w:r>
      <w:r w:rsidRPr="007A49BB">
        <w:t>jeho vrácení.</w:t>
      </w:r>
    </w:p>
    <w:p w14:paraId="4E694F71" w14:textId="1F70ABE9" w:rsidR="000031BF" w:rsidRPr="007A49BB" w:rsidRDefault="000031BF" w:rsidP="006B37D0">
      <w:pPr>
        <w:pStyle w:val="Clanek11"/>
        <w:widowControl/>
        <w:tabs>
          <w:tab w:val="clear" w:pos="1180"/>
        </w:tabs>
        <w:ind w:left="0" w:hanging="709"/>
      </w:pPr>
      <w:r w:rsidRPr="007A49BB">
        <w:t xml:space="preserve">Objednatel je oprávněn započítat jakékoliv vzájemné pohledávky, splatné i nesplatné, vzniklé na základě této Smlouvy vůči pohledávkám Dopravce. K započtení dojde automaticky okamžikem vzniku pohledávky způsobilé k započtení. Strana, která započtení pohledávky provedla je povinna tuto skutečnost oznámit druhé </w:t>
      </w:r>
      <w:r w:rsidR="00D5632D">
        <w:t>S</w:t>
      </w:r>
      <w:r w:rsidRPr="007A49BB">
        <w:t>traně formou měsíčního výkazu započtených částek.</w:t>
      </w:r>
    </w:p>
    <w:p w14:paraId="39197958" w14:textId="77777777" w:rsidR="000031BF" w:rsidRPr="00A4089A" w:rsidRDefault="000031BF" w:rsidP="006B37D0">
      <w:pPr>
        <w:pStyle w:val="Clanek11"/>
        <w:widowControl/>
        <w:tabs>
          <w:tab w:val="clear" w:pos="1180"/>
        </w:tabs>
        <w:ind w:left="0" w:hanging="709"/>
      </w:pPr>
      <w:r w:rsidRPr="00A4089A">
        <w:t>Objednatel má právo pozastavit platbu všech plateb a Doplatků podle této Smlouvy v případě, že Dopravce je v prodlení se splněním kterékoli své povinnosti dle této Smlouvy. Tím není dotčen nárok Objednatele na uplatnění smluvních pokut dle této Smlouvy a jejich započtení vůči Odměně ani povinnost Dopravce plnit předmětnou povinnost.</w:t>
      </w:r>
    </w:p>
    <w:p w14:paraId="2150EFE6" w14:textId="442CCA24" w:rsidR="000031BF" w:rsidRPr="007A49BB" w:rsidRDefault="000031BF" w:rsidP="006B37D0">
      <w:pPr>
        <w:pStyle w:val="Clanek11"/>
        <w:widowControl/>
        <w:tabs>
          <w:tab w:val="clear" w:pos="1180"/>
        </w:tabs>
        <w:ind w:left="0" w:hanging="709"/>
      </w:pPr>
      <w:r w:rsidRPr="007A49BB">
        <w:t xml:space="preserve">Dopravce výslovně prohlašuje, že Odměna v plné míře kryje veškeré jeho náklady nutné pro zajištění Závazku veřejné služby v souladu s touto </w:t>
      </w:r>
      <w:r w:rsidRPr="00337CDC">
        <w:t xml:space="preserve">Smlouvou, </w:t>
      </w:r>
      <w:r w:rsidRPr="00044BDB">
        <w:t>vyjma mýtného</w:t>
      </w:r>
      <w:r w:rsidR="002950CF">
        <w:t xml:space="preserve"> a vyjma změn počtu vjezdů na autobusová nádraží</w:t>
      </w:r>
      <w:r w:rsidRPr="007A49BB">
        <w:t>, a to včetně přiměřeného výnosu z kapitálu. Výnosové riziko je po celou dobu platnosti</w:t>
      </w:r>
      <w:r w:rsidR="00C738D7">
        <w:t xml:space="preserve"> této</w:t>
      </w:r>
      <w:r w:rsidRPr="007A49BB">
        <w:t xml:space="preserve"> Smlouvy na straně Objednatele, Dopravce nenese riziko změny výše tržeb. Dopravce má povinnost odvést DPH z vybraného jízdného. V případě, že Dopravce bude poskytovat služby dle této Smlouvy na území sousedního státu, je povinen rovněž dodržovat právní předpisy tohoto sousedního státu, včetně předpisů daňových. Z jízdného vybraného na území sousedního státu je Dopravce povinen odvést daň v souladu s právními předpisy tohoto sousedního státu. </w:t>
      </w:r>
      <w:r w:rsidRPr="00044BDB">
        <w:t>Mýtné bude Dopravci Objednatelem hrazeno současně s Doplatkem, a to na základě vyúčtování mýtného za příslušný kalendářní měsíc předloženého Dopravcem současně s odsouhlaseným vyúčtováním zasílaným Objednateli podle odst</w:t>
      </w:r>
      <w:r w:rsidR="002351DC" w:rsidRPr="00044BDB">
        <w:t>.</w:t>
      </w:r>
      <w:r w:rsidRPr="00044BDB">
        <w:t> </w:t>
      </w:r>
      <w:r w:rsidRPr="00044BDB">
        <w:fldChar w:fldCharType="begin"/>
      </w:r>
      <w:r w:rsidRPr="00044BDB">
        <w:instrText xml:space="preserve"> REF _Ref271622118 \r \h  \* MERGEFORMAT </w:instrText>
      </w:r>
      <w:r w:rsidRPr="00044BDB">
        <w:fldChar w:fldCharType="separate"/>
      </w:r>
      <w:r w:rsidR="00715840">
        <w:t>4.5</w:t>
      </w:r>
      <w:r w:rsidRPr="00044BDB">
        <w:fldChar w:fldCharType="end"/>
      </w:r>
      <w:r w:rsidRPr="00044BDB">
        <w:t xml:space="preserve"> </w:t>
      </w:r>
      <w:r w:rsidR="002351DC" w:rsidRPr="00044BDB">
        <w:t>Smlouvy</w:t>
      </w:r>
      <w:r w:rsidRPr="00337CDC">
        <w:t>. Objednatel</w:t>
      </w:r>
      <w:r w:rsidRPr="007A49BB">
        <w:t xml:space="preserve"> Dopravci hradí pouze mýtné za skutečně ujeté kilometry po zpoplatněných úsecích silnic a dálnic v rámci plnění Závazku veřejné služby na </w:t>
      </w:r>
      <w:r w:rsidR="00C738D7">
        <w:t>S</w:t>
      </w:r>
      <w:r w:rsidRPr="007A49BB">
        <w:t xml:space="preserve">pojích dle </w:t>
      </w:r>
      <w:r w:rsidR="000C4CE9" w:rsidRPr="007A49BB">
        <w:t>Příloh</w:t>
      </w:r>
      <w:r w:rsidR="000C4CE9">
        <w:t>y</w:t>
      </w:r>
      <w:r w:rsidR="000C4CE9" w:rsidRPr="007A49BB">
        <w:t xml:space="preserve"> č. 1</w:t>
      </w:r>
      <w:r w:rsidR="000C4CE9">
        <w:t xml:space="preserve">a a </w:t>
      </w:r>
      <w:r w:rsidR="000C4CE9" w:rsidRPr="007A49BB">
        <w:t>Příloh</w:t>
      </w:r>
      <w:r w:rsidR="000C4CE9">
        <w:t>y</w:t>
      </w:r>
      <w:r w:rsidR="000C4CE9" w:rsidRPr="007A49BB">
        <w:t xml:space="preserve"> č. 1</w:t>
      </w:r>
      <w:r w:rsidR="000C4CE9">
        <w:t>b</w:t>
      </w:r>
      <w:r w:rsidRPr="007A49BB">
        <w:t xml:space="preserve"> </w:t>
      </w:r>
      <w:r w:rsidR="000C4CE9">
        <w:t xml:space="preserve">této </w:t>
      </w:r>
      <w:r w:rsidRPr="007A49BB">
        <w:t>Smlouvy.</w:t>
      </w:r>
    </w:p>
    <w:p w14:paraId="39402029" w14:textId="276566EA" w:rsidR="000031BF" w:rsidRDefault="000031BF" w:rsidP="006B37D0">
      <w:pPr>
        <w:pStyle w:val="Clanek11"/>
        <w:widowControl/>
        <w:tabs>
          <w:tab w:val="clear" w:pos="1180"/>
        </w:tabs>
        <w:ind w:left="0" w:hanging="709"/>
      </w:pPr>
      <w:r w:rsidRPr="007A49BB">
        <w:t>V průběhu platnosti</w:t>
      </w:r>
      <w:r w:rsidR="00AC28EE">
        <w:t xml:space="preserve"> této</w:t>
      </w:r>
      <w:r w:rsidRPr="007A49BB">
        <w:t xml:space="preserve"> Smlouvy je Objednatel oprávněn požadovat ve vybraných přepravních relacích vyhlášení Jiného tarifu včetně požadavku platnosti více tarifů ve vybraných relacích. Tento požadavek Objednatel Dopravci oznámí nejpozději </w:t>
      </w:r>
      <w:r w:rsidR="007D0AE6">
        <w:t>deset (</w:t>
      </w:r>
      <w:r w:rsidRPr="007A49BB">
        <w:t>10</w:t>
      </w:r>
      <w:r w:rsidR="007D0AE6">
        <w:t>)</w:t>
      </w:r>
      <w:r w:rsidRPr="007A49BB">
        <w:t xml:space="preserve"> pracovních </w:t>
      </w:r>
      <w:r w:rsidR="007D0AE6" w:rsidRPr="007A49BB">
        <w:t>dn</w:t>
      </w:r>
      <w:r w:rsidR="007D0AE6">
        <w:t>ů</w:t>
      </w:r>
      <w:r w:rsidR="007D0AE6" w:rsidRPr="007A49BB">
        <w:t xml:space="preserve"> </w:t>
      </w:r>
      <w:r w:rsidRPr="007A49BB">
        <w:t xml:space="preserve">před požadovaným termínem vyhlášení tarifu ze strany Dopravce. Dopravce má právo tento tarif odmítnout pouze v případě, že by byl v rozporu s platnými právními předpisy, zejména s výměrem Ministerstva financí ČR, kterým se vydává seznam zboží s regulovanými cenami, nebo by zahrnutí do odbavovacího zařízení dopravce bylo objektivně spojeno s nepřiměřenými technickými obtížemi, a to ve lhůtě do </w:t>
      </w:r>
      <w:r w:rsidR="007D0AE6">
        <w:t>tří (</w:t>
      </w:r>
      <w:r w:rsidRPr="007A49BB">
        <w:t>3</w:t>
      </w:r>
      <w:r w:rsidR="007D0AE6">
        <w:t>)</w:t>
      </w:r>
      <w:r w:rsidRPr="007A49BB">
        <w:t xml:space="preserve"> pracovních </w:t>
      </w:r>
      <w:r w:rsidR="007D0AE6" w:rsidRPr="007A49BB">
        <w:t>dn</w:t>
      </w:r>
      <w:r w:rsidR="007D0AE6">
        <w:t>ů</w:t>
      </w:r>
      <w:r w:rsidR="007D0AE6" w:rsidRPr="007A49BB">
        <w:t xml:space="preserve"> </w:t>
      </w:r>
      <w:r w:rsidRPr="007A49BB">
        <w:t xml:space="preserve">od doručení požadavku Objednatele. Své odmítnutí je Dopravce ve shodné lhůtě povinen písemně </w:t>
      </w:r>
      <w:r w:rsidRPr="00C17C32">
        <w:t>zdůvodnit.</w:t>
      </w:r>
    </w:p>
    <w:p w14:paraId="70B5D8C2" w14:textId="364E2DDF" w:rsidR="002166E6" w:rsidRPr="00C17C32" w:rsidRDefault="002950CF" w:rsidP="006B37D0">
      <w:pPr>
        <w:pStyle w:val="Clanek11"/>
        <w:widowControl/>
        <w:tabs>
          <w:tab w:val="clear" w:pos="1180"/>
        </w:tabs>
        <w:ind w:left="0" w:hanging="709"/>
      </w:pPr>
      <w:r>
        <w:t>V případě, že v průběhu trvání</w:t>
      </w:r>
      <w:r w:rsidR="00AC28EE">
        <w:t xml:space="preserve"> této</w:t>
      </w:r>
      <w:r>
        <w:t xml:space="preserve"> Smlouvy dojde ke změně počtu vjezdů na jednotlivá autobusová nádraží</w:t>
      </w:r>
      <w:r w:rsidR="00036147" w:rsidRPr="00036147">
        <w:t xml:space="preserve"> </w:t>
      </w:r>
      <w:r w:rsidR="00036147">
        <w:t>oproti počtu vjezdů na jednotlivá autobusová nádraží vyplývajícímu z Rámcových jízdních řádů</w:t>
      </w:r>
      <w:r>
        <w:t xml:space="preserve">, </w:t>
      </w:r>
      <w:r w:rsidR="003D49B4">
        <w:t xml:space="preserve">zavazuje se Objednatel Dopravci uhradit rozdíl </w:t>
      </w:r>
      <w:r w:rsidR="00C93D56">
        <w:t>nákladů</w:t>
      </w:r>
      <w:r w:rsidR="00036147">
        <w:t xml:space="preserve">, který bude vypočten </w:t>
      </w:r>
      <w:r w:rsidR="00337F0E">
        <w:t xml:space="preserve">jako rozdíl počtu vjezdů </w:t>
      </w:r>
      <w:r w:rsidR="0074105C">
        <w:t>násobený</w:t>
      </w:r>
      <w:r w:rsidR="00337F0E">
        <w:t xml:space="preserve"> jednotkov</w:t>
      </w:r>
      <w:r w:rsidR="0074105C">
        <w:t>ou</w:t>
      </w:r>
      <w:r w:rsidR="00337F0E">
        <w:t xml:space="preserve"> cen</w:t>
      </w:r>
      <w:r w:rsidR="0074105C">
        <w:t>ou</w:t>
      </w:r>
      <w:r w:rsidR="00337F0E">
        <w:t xml:space="preserve"> za vjezd na příslušné autobusové nádraží</w:t>
      </w:r>
      <w:r w:rsidR="00225969">
        <w:t xml:space="preserve"> uvedenou v</w:t>
      </w:r>
      <w:r w:rsidR="00AA59DB">
        <w:t xml:space="preserve"> Příloze č. </w:t>
      </w:r>
      <w:r w:rsidR="003709ED">
        <w:t>3</w:t>
      </w:r>
      <w:r w:rsidR="00AA59DB">
        <w:t xml:space="preserve"> této Smlouvy</w:t>
      </w:r>
      <w:r w:rsidR="00051642">
        <w:t xml:space="preserve"> (</w:t>
      </w:r>
      <w:r w:rsidR="008E499B">
        <w:t>Příloha č. 3 – Ceny vjezdů na autobusová nádraží</w:t>
      </w:r>
      <w:r w:rsidR="00051642">
        <w:t>)</w:t>
      </w:r>
      <w:r w:rsidR="00337F0E">
        <w:t>, přičemž tímto způsobem bude výpočet proveden pro všechna autobusová nádraží.</w:t>
      </w:r>
      <w:r w:rsidR="00C93D56">
        <w:t xml:space="preserve"> </w:t>
      </w:r>
      <w:r w:rsidR="00A318AF">
        <w:t>Ke k</w:t>
      </w:r>
      <w:r w:rsidR="003278AB">
        <w:t>ontrol</w:t>
      </w:r>
      <w:r w:rsidR="00A318AF">
        <w:t>e</w:t>
      </w:r>
      <w:r w:rsidR="003278AB">
        <w:t xml:space="preserve"> změny počtu vjezdů na autobusová nádraží</w:t>
      </w:r>
      <w:r w:rsidR="00A318AF">
        <w:t xml:space="preserve"> a</w:t>
      </w:r>
      <w:r w:rsidR="00F06CFB">
        <w:t> </w:t>
      </w:r>
      <w:r w:rsidR="00A318AF">
        <w:t>úhradě nákladů dojde jedenkrát ročně</w:t>
      </w:r>
      <w:r w:rsidR="00543F2A">
        <w:t xml:space="preserve"> za celý kalendářní rok</w:t>
      </w:r>
      <w:r w:rsidR="00A318AF">
        <w:t xml:space="preserve">, přičemž kontrolu </w:t>
      </w:r>
      <w:r w:rsidR="003278AB">
        <w:t xml:space="preserve">provede </w:t>
      </w:r>
      <w:r w:rsidR="00A318AF">
        <w:t xml:space="preserve">Objednatel </w:t>
      </w:r>
      <w:r w:rsidR="003278AB">
        <w:t>za předchozí kalendářní rok vždy do konce měsíce ledna</w:t>
      </w:r>
      <w:r w:rsidR="00543F2A">
        <w:t>.</w:t>
      </w:r>
      <w:r w:rsidR="003278AB">
        <w:t xml:space="preserve"> </w:t>
      </w:r>
      <w:r w:rsidR="0074105C">
        <w:t xml:space="preserve">V případě, že </w:t>
      </w:r>
      <w:r w:rsidR="00AC3493">
        <w:t>výsledkem bude kladné číslo, uhradí Objednatel tuto částku Dopravci v rámci měsíčního vyúčtování</w:t>
      </w:r>
      <w:r w:rsidR="003278AB">
        <w:t xml:space="preserve"> za měsíc leden v únoru kalendářního roku</w:t>
      </w:r>
      <w:r w:rsidR="00543F2A">
        <w:t xml:space="preserve"> za předchozí kalendářní rok</w:t>
      </w:r>
      <w:r w:rsidR="00AC3493">
        <w:t>. V případě, že výsledkem bude záporné číslo, uhradí tuto částku Dopravce Objednateli</w:t>
      </w:r>
      <w:r w:rsidR="008843B7">
        <w:t xml:space="preserve"> ve lhůtě patnácti (</w:t>
      </w:r>
      <w:r w:rsidR="008843B7" w:rsidRPr="007A49BB">
        <w:t>15</w:t>
      </w:r>
      <w:r w:rsidR="008843B7">
        <w:t>)</w:t>
      </w:r>
      <w:r w:rsidR="008843B7" w:rsidRPr="007A49BB">
        <w:t xml:space="preserve"> dnů</w:t>
      </w:r>
      <w:r w:rsidR="008843B7">
        <w:t xml:space="preserve"> od doručení výzvy k úhradě.</w:t>
      </w:r>
      <w:r w:rsidR="009604F2">
        <w:t xml:space="preserve"> </w:t>
      </w:r>
    </w:p>
    <w:p w14:paraId="6C523443" w14:textId="77777777" w:rsidR="000031BF" w:rsidRPr="00C17C32" w:rsidRDefault="000031BF" w:rsidP="00274F4D">
      <w:pPr>
        <w:pStyle w:val="Nadpis1"/>
        <w:tabs>
          <w:tab w:val="clear" w:pos="754"/>
        </w:tabs>
        <w:spacing w:before="480" w:after="240"/>
        <w:ind w:left="0" w:hanging="709"/>
        <w:rPr>
          <w:rFonts w:asciiTheme="minorHAnsi" w:hAnsiTheme="minorHAnsi" w:cstheme="minorHAnsi"/>
          <w:szCs w:val="22"/>
        </w:rPr>
      </w:pPr>
      <w:r w:rsidRPr="00C17C32">
        <w:rPr>
          <w:rFonts w:asciiTheme="minorHAnsi" w:hAnsiTheme="minorHAnsi" w:cstheme="minorHAnsi"/>
          <w:szCs w:val="22"/>
        </w:rPr>
        <w:t>Technické parametry vozidel</w:t>
      </w:r>
    </w:p>
    <w:p w14:paraId="642DBBCC" w14:textId="438B21E3" w:rsidR="000031BF" w:rsidRPr="007A49BB" w:rsidRDefault="000031BF" w:rsidP="006B37D0">
      <w:pPr>
        <w:pStyle w:val="Clanek11"/>
        <w:widowControl/>
        <w:tabs>
          <w:tab w:val="clear" w:pos="1180"/>
        </w:tabs>
        <w:ind w:left="0" w:hanging="709"/>
      </w:pPr>
      <w:bookmarkStart w:id="33" w:name="_Ref271621929"/>
      <w:r w:rsidRPr="00C17C32">
        <w:t>Dopravce je povinen při zajišťování Závazku veřejné služby dle</w:t>
      </w:r>
      <w:r w:rsidRPr="007A49BB">
        <w:t xml:space="preserve"> této Smlouvy využívat a provozovat pouze typ Vozidel a jejich vybavení a dále u</w:t>
      </w:r>
      <w:r w:rsidR="00C55704">
        <w:t xml:space="preserve">držovat jejich dostatečný počet </w:t>
      </w:r>
      <w:r w:rsidRPr="007A49BB">
        <w:t xml:space="preserve">(včetně Vozidel Provozních </w:t>
      </w:r>
      <w:r w:rsidRPr="007A49BB">
        <w:lastRenderedPageBreak/>
        <w:t xml:space="preserve">záloh) </w:t>
      </w:r>
      <w:r w:rsidR="00C55704">
        <w:t xml:space="preserve">v souladu s Jízdními řády </w:t>
      </w:r>
      <w:r w:rsidRPr="007A49BB">
        <w:t>(</w:t>
      </w:r>
      <w:r w:rsidR="00C55704">
        <w:t>v</w:t>
      </w:r>
      <w:r w:rsidRPr="007A49BB">
        <w:t xml:space="preserve"> době do Zahájení provozu pak v souladu s Rámcovými jízdními řády) a v souladu s Technickými a provozní standardy </w:t>
      </w:r>
      <w:r w:rsidR="003E520F" w:rsidRPr="007A49BB">
        <w:t>VDV</w:t>
      </w:r>
      <w:r w:rsidRPr="007A49BB">
        <w:t>, pokud Objednatel neurčí v souladu s příslušnými ustanoveními této Smlouvy jinak. Dopravce udržuje dostatečný počet Vozidel (včetně Vozidel Provozních záloh), pokud disponuje takovým právním titulem, na jehož základě je oprávněn tato Vozidla užívat pro plnění svých povinností dle této Smlouvy, a to tak, aby svým závazkům dostál řádně a včas (</w:t>
      </w:r>
      <w:r w:rsidR="00DD07E7">
        <w:t xml:space="preserve">zejména </w:t>
      </w:r>
      <w:r w:rsidRPr="007A49BB">
        <w:t xml:space="preserve">v souladu s Technickými a provozními standardy </w:t>
      </w:r>
      <w:r w:rsidR="003E520F" w:rsidRPr="007A49BB">
        <w:t>VDV</w:t>
      </w:r>
      <w:r w:rsidRPr="007A49BB">
        <w:t>).</w:t>
      </w:r>
      <w:bookmarkEnd w:id="33"/>
    </w:p>
    <w:p w14:paraId="498A698F" w14:textId="5C12073A" w:rsidR="000031BF" w:rsidRDefault="000031BF" w:rsidP="006B37D0">
      <w:pPr>
        <w:pStyle w:val="Clanek11"/>
        <w:widowControl/>
        <w:tabs>
          <w:tab w:val="clear" w:pos="1180"/>
        </w:tabs>
        <w:ind w:left="0" w:hanging="709"/>
      </w:pPr>
      <w:bookmarkStart w:id="34" w:name="_Ref274700975"/>
      <w:r w:rsidRPr="007A49BB">
        <w:t xml:space="preserve">Dopravce je povinen při zajišťování Závazku veřejné služby dle této Smlouvy dodržovat normy kvality stanovené právními předpisy, technickými normami </w:t>
      </w:r>
      <w:r w:rsidR="00B05FE9">
        <w:t>EU</w:t>
      </w:r>
      <w:r w:rsidRPr="007A49BB">
        <w:t xml:space="preserve">, či </w:t>
      </w:r>
      <w:r w:rsidR="00B05FE9">
        <w:t>Technickými a </w:t>
      </w:r>
      <w:r w:rsidRPr="007A49BB">
        <w:t xml:space="preserve">provozní standardy </w:t>
      </w:r>
      <w:r w:rsidR="003E520F" w:rsidRPr="007A49BB">
        <w:t>VDV</w:t>
      </w:r>
      <w:r w:rsidRPr="007A49BB">
        <w:t xml:space="preserve">. V případě rozporu mezi požadavky na normy kvality mezi uvedenými předpisy, technickými normami a touto Smlouvou je Dopravce povinen plnit normy kvality dle normy či předpisu, který stanoví požadavky přísnější. Objednatel </w:t>
      </w:r>
      <w:r w:rsidR="00422AAF">
        <w:t>je</w:t>
      </w:r>
      <w:r w:rsidRPr="007A49BB">
        <w:t xml:space="preserve"> oprávněn kontrolovat u Dopravce plnění norem kvality dle výše uvedených předpisů, technických norem a této Smlouvy a Dopravce je povinen poskytnout k takové kontrole veškerou potřebnou součinnost. </w:t>
      </w:r>
      <w:r w:rsidRPr="00093BB8">
        <w:t>V případě zjištěného porušování povinností stanovených v tomto odstavci, tj.</w:t>
      </w:r>
      <w:r w:rsidR="0031614B" w:rsidRPr="00093BB8">
        <w:t> </w:t>
      </w:r>
      <w:r w:rsidRPr="00093BB8">
        <w:t xml:space="preserve">při neplnění norem kvality v požadovaném rozsahu či neposkytnutí součinnosti podle tohoto odstavce, je Dopravce povinen zaplatit Objednateli smluvní pokutu ve výši dle Sazebníku smluvních </w:t>
      </w:r>
      <w:bookmarkStart w:id="35" w:name="_Hlk61419077"/>
      <w:r w:rsidR="00093BB8" w:rsidRPr="00093BB8">
        <w:t>pokut za porušení Technických a provozních standardů VDV</w:t>
      </w:r>
      <w:bookmarkEnd w:id="35"/>
      <w:r w:rsidRPr="00093BB8">
        <w:t>, který tvoří Přílohu č. 4 této Smlouvy, a to za každé jednotlivé porušení povinností.</w:t>
      </w:r>
      <w:bookmarkEnd w:id="34"/>
    </w:p>
    <w:p w14:paraId="7F2BC319" w14:textId="30C6C941" w:rsidR="00521729" w:rsidRPr="00083EC7" w:rsidRDefault="00521729" w:rsidP="006B37D0">
      <w:pPr>
        <w:pStyle w:val="Clanek11"/>
        <w:widowControl/>
        <w:tabs>
          <w:tab w:val="clear" w:pos="1180"/>
        </w:tabs>
        <w:ind w:left="0" w:hanging="709"/>
      </w:pPr>
      <w:bookmarkStart w:id="36" w:name="_Ref42701674"/>
      <w:r w:rsidRPr="00083EC7">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bookmarkEnd w:id="36"/>
    </w:p>
    <w:p w14:paraId="0144610B" w14:textId="550C2AC7" w:rsidR="000031BF" w:rsidRPr="007A49BB" w:rsidRDefault="000031BF" w:rsidP="006B37D0">
      <w:pPr>
        <w:pStyle w:val="Clanek11"/>
        <w:widowControl/>
        <w:tabs>
          <w:tab w:val="clear" w:pos="1180"/>
        </w:tabs>
        <w:ind w:left="0" w:hanging="709"/>
      </w:pPr>
      <w:bookmarkStart w:id="37" w:name="_Ref276469345"/>
      <w:bookmarkStart w:id="38" w:name="_Ref271622523"/>
      <w:r w:rsidRPr="007A49BB">
        <w:t>Dopravce je povinen splnění povinností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2351DC" w:rsidRPr="007A49BB">
        <w:t xml:space="preserve">, </w:t>
      </w:r>
      <w:r w:rsidR="002351DC" w:rsidRPr="007A49BB">
        <w:fldChar w:fldCharType="begin"/>
      </w:r>
      <w:r w:rsidR="002351DC" w:rsidRPr="007A49BB">
        <w:instrText xml:space="preserve"> REF _Ref274700975 \r \h </w:instrText>
      </w:r>
      <w:r w:rsidR="002351DC" w:rsidRPr="007A49BB">
        <w:fldChar w:fldCharType="separate"/>
      </w:r>
      <w:r w:rsidR="00715840">
        <w:t>5.2</w:t>
      </w:r>
      <w:r w:rsidR="002351DC" w:rsidRPr="007A49BB">
        <w:fldChar w:fldCharType="end"/>
      </w:r>
      <w:r w:rsidR="002351DC"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 xml:space="preserve">Smlouvy Objednateli prokázat nejpozději </w:t>
      </w:r>
      <w:r w:rsidR="007D0AE6">
        <w:t>pět (</w:t>
      </w:r>
      <w:r w:rsidR="0087302E">
        <w:t>5</w:t>
      </w:r>
      <w:r w:rsidR="007D0AE6">
        <w:t>)</w:t>
      </w:r>
      <w:r w:rsidR="0087302E">
        <w:t xml:space="preserve"> pracovních</w:t>
      </w:r>
      <w:r w:rsidR="0087302E" w:rsidRPr="007A49BB">
        <w:t xml:space="preserve"> </w:t>
      </w:r>
      <w:r w:rsidRPr="007A49BB">
        <w:t>dnů před Zahájením provozu.</w:t>
      </w:r>
      <w:bookmarkEnd w:id="37"/>
    </w:p>
    <w:p w14:paraId="374B92BA" w14:textId="31BA88FA" w:rsidR="000031BF" w:rsidRPr="007A49BB" w:rsidRDefault="000031BF" w:rsidP="006B37D0">
      <w:pPr>
        <w:pStyle w:val="Clanek11"/>
        <w:widowControl/>
        <w:tabs>
          <w:tab w:val="clear" w:pos="1180"/>
        </w:tabs>
        <w:ind w:left="0" w:hanging="709"/>
      </w:pPr>
      <w:bookmarkStart w:id="39" w:name="_Ref15231238"/>
      <w:r w:rsidRPr="007A49BB">
        <w:t>Za účelem splnění povinností dle odst</w:t>
      </w:r>
      <w:r w:rsidR="002351DC" w:rsidRPr="007A49BB">
        <w:t>.</w:t>
      </w:r>
      <w:r w:rsidRPr="007A49BB">
        <w:t xml:space="preserve"> </w:t>
      </w:r>
      <w:r w:rsidR="004E2A88" w:rsidRPr="007A49BB">
        <w:fldChar w:fldCharType="begin"/>
      </w:r>
      <w:r w:rsidR="004E2A88" w:rsidRPr="007A49BB">
        <w:instrText xml:space="preserve"> REF _Ref276469345 \r \h </w:instrText>
      </w:r>
      <w:r w:rsidR="004E2A88" w:rsidRPr="007A49BB">
        <w:fldChar w:fldCharType="separate"/>
      </w:r>
      <w:r w:rsidR="00715840">
        <w:t>5.4</w:t>
      </w:r>
      <w:r w:rsidR="004E2A88" w:rsidRPr="007A49BB">
        <w:fldChar w:fldCharType="end"/>
      </w:r>
      <w:r w:rsidRPr="007A49BB">
        <w:t xml:space="preserve"> Smlouvy je Dopravce povinen nejpozději ve lhůtě dle odst</w:t>
      </w:r>
      <w:r w:rsidR="002351DC" w:rsidRPr="007A49BB">
        <w:t>. </w:t>
      </w:r>
      <w:r w:rsidRPr="007A49BB">
        <w:fldChar w:fldCharType="begin"/>
      </w:r>
      <w:r w:rsidRPr="007A49BB">
        <w:instrText xml:space="preserve"> REF _Ref276469345 \r \h  \* MERGEFORMAT </w:instrText>
      </w:r>
      <w:r w:rsidRPr="007A49BB">
        <w:fldChar w:fldCharType="separate"/>
      </w:r>
      <w:r w:rsidR="00715840">
        <w:t>5.4</w:t>
      </w:r>
      <w:r w:rsidRPr="007A49BB">
        <w:fldChar w:fldCharType="end"/>
      </w:r>
      <w:r w:rsidRPr="007A49BB">
        <w:t xml:space="preserve"> Smlouvy předat Objednateli soupis Vozidel. Počet Vozidel </w:t>
      </w:r>
      <w:bookmarkStart w:id="40" w:name="_Hlk63756587"/>
      <w:r w:rsidR="00915AAF">
        <w:t xml:space="preserve">(bez Operativní zálohy a Provozní zálohy, tj. </w:t>
      </w:r>
      <w:r w:rsidR="00B174E7">
        <w:t>pouze turnusových Vozidel)</w:t>
      </w:r>
      <w:bookmarkEnd w:id="40"/>
      <w:r w:rsidR="00B174E7">
        <w:t xml:space="preserve"> </w:t>
      </w:r>
      <w:r w:rsidRPr="007A49BB">
        <w:t xml:space="preserve">zařazených do soupisu Vozidel nesmí překročit 1,5 násobek minimálního počtu vozidel nezbytného k plnění předmětu Veřejné zakázky, </w:t>
      </w:r>
      <w:r w:rsidR="008E5C06">
        <w:t>který je</w:t>
      </w:r>
      <w:r w:rsidR="00337B3B">
        <w:t xml:space="preserve"> ke dni podpisu této Smlouvy</w:t>
      </w:r>
      <w:r w:rsidR="008E5C06">
        <w:t xml:space="preserve"> stanoven v Technických a provozních standardech VDV</w:t>
      </w:r>
      <w:r w:rsidRPr="007A49BB">
        <w:t xml:space="preserve">. </w:t>
      </w:r>
      <w:r w:rsidR="00337B3B">
        <w:t>V případě, že dojde v</w:t>
      </w:r>
      <w:r w:rsidR="00836139">
        <w:t> </w:t>
      </w:r>
      <w:r w:rsidR="00337B3B">
        <w:t>průběhu</w:t>
      </w:r>
      <w:r w:rsidR="00836139">
        <w:t xml:space="preserve"> trvání</w:t>
      </w:r>
      <w:r w:rsidR="00337B3B">
        <w:t xml:space="preserve"> této Smlouvy k navýšení rozsa</w:t>
      </w:r>
      <w:r w:rsidR="00837BF4">
        <w:t>h</w:t>
      </w:r>
      <w:r w:rsidR="00337B3B">
        <w:t>u</w:t>
      </w:r>
      <w:r w:rsidR="00837BF4">
        <w:t xml:space="preserve"> dopravního výkonu, bude </w:t>
      </w:r>
      <w:r w:rsidR="00F44763">
        <w:t>maximální</w:t>
      </w:r>
      <w:r w:rsidR="00837BF4" w:rsidRPr="007A49BB">
        <w:t xml:space="preserve"> poč</w:t>
      </w:r>
      <w:r w:rsidR="00837BF4">
        <w:t>e</w:t>
      </w:r>
      <w:r w:rsidR="00837BF4" w:rsidRPr="007A49BB">
        <w:t xml:space="preserve">t </w:t>
      </w:r>
      <w:r w:rsidR="00836139">
        <w:t xml:space="preserve">Vozidel </w:t>
      </w:r>
      <w:r w:rsidR="004F0BBD">
        <w:t xml:space="preserve">dle předchozí věty </w:t>
      </w:r>
      <w:r w:rsidR="002D7570">
        <w:t xml:space="preserve">procentuálně </w:t>
      </w:r>
      <w:r w:rsidR="004F0BBD">
        <w:t xml:space="preserve">navýšen </w:t>
      </w:r>
      <w:r w:rsidR="002D7570">
        <w:t>o stejnou hodnotu, o kterou</w:t>
      </w:r>
      <w:r w:rsidR="004F0BBD">
        <w:t xml:space="preserve"> </w:t>
      </w:r>
      <w:r w:rsidR="00766F43">
        <w:t>byl procentuálně navýšen</w:t>
      </w:r>
      <w:r w:rsidR="004F0BBD">
        <w:t xml:space="preserve"> rozsah dopravního výkonu.</w:t>
      </w:r>
      <w:r w:rsidR="00337B3B">
        <w:t xml:space="preserve"> </w:t>
      </w:r>
      <w:r w:rsidRPr="007A49BB">
        <w:t>V případě nesplnění povinnosti předložit shora uvedené podklady, zašle Objednatel Dopravci výzvu ke splnění povinnosti se stanovením náhradního termínu.</w:t>
      </w:r>
      <w:bookmarkEnd w:id="39"/>
    </w:p>
    <w:p w14:paraId="6948B818" w14:textId="61A9B90C" w:rsidR="000031BF" w:rsidRPr="007A49BB" w:rsidRDefault="000031BF" w:rsidP="006B37D0">
      <w:pPr>
        <w:pStyle w:val="Clanek11"/>
        <w:widowControl/>
        <w:tabs>
          <w:tab w:val="clear" w:pos="1180"/>
        </w:tabs>
        <w:ind w:left="0" w:hanging="709"/>
      </w:pPr>
      <w:bookmarkStart w:id="41" w:name="_Ref274703709"/>
      <w:r w:rsidRPr="007A49BB">
        <w:t xml:space="preserve">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w:t>
      </w:r>
      <w:r w:rsidR="007D0AE6">
        <w:t>pět (</w:t>
      </w:r>
      <w:r w:rsidR="00625F10">
        <w:t>5</w:t>
      </w:r>
      <w:r w:rsidR="007D0AE6">
        <w:t>)</w:t>
      </w:r>
      <w:r w:rsidR="00625F10">
        <w:t xml:space="preserve"> pracovních</w:t>
      </w:r>
      <w:r w:rsidR="00625F10" w:rsidRPr="007A49BB">
        <w:t xml:space="preserve"> dn</w:t>
      </w:r>
      <w:r w:rsidR="00625F10">
        <w:t>ů</w:t>
      </w:r>
      <w:r w:rsidR="00625F10" w:rsidRPr="007A49BB">
        <w:t xml:space="preserve"> </w:t>
      </w:r>
      <w:r w:rsidRPr="007A49BB">
        <w:t>před jeho nasazením do provozu. Současně s tímto oznámením musí Dopravce předložit aktualizovaný soupis Vozidel a dále, neprodleně poté, co bude mít k dispozici, kopii inventární karty a kopii technického průkazu nově zařazeného vozidla. </w:t>
      </w:r>
      <w:r w:rsidR="001526E8">
        <w:t xml:space="preserve"> </w:t>
      </w:r>
      <w:r w:rsidRPr="007A49BB">
        <w:t>Tato povinnost se vztahuje na všechna Vozidla, jimiž Dopravce zajišťuje dopravu na jím provozovaných Autobusových linkách včetně dočasně nasazovaných a zkušebních Vozidel.</w:t>
      </w:r>
      <w:bookmarkStart w:id="42" w:name="_Ref271622398"/>
      <w:bookmarkEnd w:id="38"/>
      <w:bookmarkEnd w:id="41"/>
    </w:p>
    <w:p w14:paraId="25CB63CF" w14:textId="67234099" w:rsidR="000031BF" w:rsidRPr="007A49BB" w:rsidRDefault="000031BF" w:rsidP="006B37D0">
      <w:pPr>
        <w:pStyle w:val="Clanek11"/>
        <w:widowControl/>
        <w:tabs>
          <w:tab w:val="clear" w:pos="1180"/>
        </w:tabs>
        <w:ind w:left="0" w:hanging="709"/>
      </w:pPr>
      <w:bookmarkStart w:id="43" w:name="_Ref52871315"/>
      <w:r w:rsidRPr="007A49BB">
        <w:t xml:space="preserve">Informace o </w:t>
      </w:r>
      <w:r w:rsidR="00B15EAA">
        <w:t>V</w:t>
      </w:r>
      <w:r w:rsidRPr="007A49BB">
        <w:t xml:space="preserve">ozidlech popsané v odst.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3745B5" w:rsidRPr="007A49BB">
        <w:t xml:space="preserve">, </w:t>
      </w:r>
      <w:r w:rsidR="003745B5" w:rsidRPr="007A49BB">
        <w:fldChar w:fldCharType="begin"/>
      </w:r>
      <w:r w:rsidR="003745B5" w:rsidRPr="007A49BB">
        <w:instrText xml:space="preserve"> REF _Ref274700975 \r \h </w:instrText>
      </w:r>
      <w:r w:rsidR="003745B5" w:rsidRPr="007A49BB">
        <w:fldChar w:fldCharType="separate"/>
      </w:r>
      <w:r w:rsidR="00715840">
        <w:t>5.2</w:t>
      </w:r>
      <w:r w:rsidR="003745B5" w:rsidRPr="007A49BB">
        <w:fldChar w:fldCharType="end"/>
      </w:r>
      <w:r w:rsidR="003745B5"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Smlouvy je Dopravce nad rámec povinností stanovených v dotčených odstavcích též povinen doložit Objednateli elektronicky i</w:t>
      </w:r>
      <w:r w:rsidR="003745B5" w:rsidRPr="007A49BB">
        <w:t> </w:t>
      </w:r>
      <w:r w:rsidRPr="007A49BB">
        <w:t>písemně vždy v termínu do 31. března následujícího kalendářního roku přehledem vozového parku, který byl použit pro plnění závazku veřejné služby v předcházejícím kalendářním roce, a to dle vzoru uvedeného v Příloze č. 5</w:t>
      </w:r>
      <w:r w:rsidR="00AC28EE">
        <w:t xml:space="preserve"> této</w:t>
      </w:r>
      <w:r w:rsidRPr="007A49BB">
        <w:t xml:space="preserve"> Smlouvy, včetně výpočtu průměrného stáří vozového parku. V případě nesplnění jakékoli shora uvedené povinnosti zašle Objednatel Dopravci výzvu ke splnění povinnosti se stanovením náhradního termínu.</w:t>
      </w:r>
      <w:bookmarkEnd w:id="42"/>
      <w:bookmarkEnd w:id="43"/>
    </w:p>
    <w:p w14:paraId="2EE00F4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Jízdní řád</w:t>
      </w:r>
    </w:p>
    <w:p w14:paraId="016739CD" w14:textId="7807B1E5" w:rsidR="000031BF" w:rsidRPr="007A49BB" w:rsidRDefault="000031BF" w:rsidP="006B37D0">
      <w:pPr>
        <w:pStyle w:val="Clanek11"/>
        <w:widowControl/>
        <w:tabs>
          <w:tab w:val="clear" w:pos="1180"/>
        </w:tabs>
        <w:ind w:left="0" w:hanging="709"/>
      </w:pPr>
      <w:bookmarkStart w:id="44" w:name="_Ref274703677"/>
      <w:r w:rsidRPr="007A49BB">
        <w:t xml:space="preserve">Dopravce je povinen zajišťovat dopravu na jím provozovaných Autobusových linkách v souladu s podmínkami této Smlouvy. Zejména je pak Dopravce povinen zajišťovat provoz v souladu s Jízdním řádem platným pro danou Autobusovou linku či dané Spoje. Jízdní řád připravuje </w:t>
      </w:r>
      <w:r w:rsidR="00845AA9">
        <w:t xml:space="preserve">Dopravce, </w:t>
      </w:r>
      <w:r w:rsidR="00422AAF">
        <w:t>Objednatel</w:t>
      </w:r>
      <w:r w:rsidRPr="007A49BB">
        <w:t xml:space="preserve"> </w:t>
      </w:r>
      <w:r w:rsidR="00845AA9">
        <w:t xml:space="preserve">Jízdní řád </w:t>
      </w:r>
      <w:r w:rsidR="00C2483B">
        <w:t xml:space="preserve">odsouhlasuje </w:t>
      </w:r>
      <w:r w:rsidRPr="007A49BB">
        <w:t>a Dopravce následně předkládá takovýto Jízdní řád Dopravnímu úřadu (příslušnému úřadu k vydání povolení k provozu mezinárodní linky) ke schválení</w:t>
      </w:r>
      <w:r w:rsidRPr="007A49BB" w:rsidDel="002578C1">
        <w:t xml:space="preserve"> </w:t>
      </w:r>
      <w:r w:rsidRPr="007A49BB">
        <w:t>pro každou Autobusovou linku, na kterou mu byla udělena licence, resp. povolení. Každá změna Jízdního řádu musí být provedena formou vydání nového Jízdního řádu.</w:t>
      </w:r>
      <w:bookmarkEnd w:id="44"/>
    </w:p>
    <w:p w14:paraId="702112DC" w14:textId="472CF486" w:rsidR="000031BF" w:rsidRPr="007A49BB" w:rsidRDefault="000031BF" w:rsidP="006B37D0">
      <w:pPr>
        <w:pStyle w:val="Clanek11"/>
        <w:widowControl/>
        <w:tabs>
          <w:tab w:val="clear" w:pos="1180"/>
        </w:tabs>
        <w:ind w:left="0" w:hanging="709"/>
      </w:pPr>
      <w:bookmarkStart w:id="45" w:name="_Ref271622252"/>
      <w:bookmarkStart w:id="46" w:name="_Ref274704137"/>
      <w:r w:rsidRPr="007A49BB">
        <w:t>Jízdní řád platný v den Zahájení provozu bude s dostatečným předstihem Dopravci</w:t>
      </w:r>
      <w:r w:rsidR="00845AA9">
        <w:t xml:space="preserve"> Objednatelem schválen.</w:t>
      </w:r>
      <w:r w:rsidRPr="007A49BB">
        <w:t xml:space="preserve"> </w:t>
      </w:r>
      <w:r w:rsidR="00845AA9">
        <w:t>Dopravce</w:t>
      </w:r>
      <w:r w:rsidRPr="007A49BB">
        <w:t xml:space="preserve"> se zavazuje nejpozději následující pracovní den po </w:t>
      </w:r>
      <w:r w:rsidR="00845AA9">
        <w:t>schválení</w:t>
      </w:r>
      <w:r w:rsidRPr="007A49BB">
        <w:t xml:space="preserve"> Jízdního řádu</w:t>
      </w:r>
      <w:r w:rsidR="00845AA9">
        <w:t xml:space="preserve"> Objednatelem</w:t>
      </w:r>
      <w:r w:rsidRPr="007A49BB">
        <w:t xml:space="preserve"> předložit </w:t>
      </w:r>
      <w:r w:rsidR="004F2142">
        <w:t xml:space="preserve">Jízdní řád </w:t>
      </w:r>
      <w:r w:rsidRPr="007A49BB">
        <w:t>ke schválení Dopravnímu úřadu nebo v případě, že se bude jednat o linku mezinárodní autobusové dopravy, předložit příslušnému orgánu žádost o</w:t>
      </w:r>
      <w:r w:rsidR="00C767F6" w:rsidRPr="007A49BB">
        <w:t> </w:t>
      </w:r>
      <w:r w:rsidRPr="007A49BB">
        <w:t xml:space="preserve">změnu povolení k provozování linky mezinárodní autobusové dopravy spočívající ve změně Jízdního řádu. Dopravce bere na vědomí, že Jízdní řád může být v průběhu doby platnosti této Smlouvy z objektivních důvodů a/nebo z důvodu změny potřeb Objednatele ovlivněných objektivními skutečnostmi měněn; v případě </w:t>
      </w:r>
      <w:r w:rsidR="00845AA9">
        <w:t xml:space="preserve">požadavku Objednatele na </w:t>
      </w:r>
      <w:r w:rsidRPr="007A49BB">
        <w:t>změny je pak Dopravce povinen tyto změny Jízdních řádů akceptovat</w:t>
      </w:r>
      <w:r w:rsidR="00984247">
        <w:t xml:space="preserve"> a</w:t>
      </w:r>
      <w:r w:rsidR="004F2142">
        <w:t> </w:t>
      </w:r>
      <w:r w:rsidR="00984247" w:rsidRPr="00984247">
        <w:t xml:space="preserve">bezodkladně </w:t>
      </w:r>
      <w:r w:rsidR="00984247">
        <w:t>zpracovat</w:t>
      </w:r>
      <w:r w:rsidRPr="007A49BB">
        <w:t xml:space="preserve">. Dopravce se zavazuje bezprostředně, nejpozději však následující pracovní den po </w:t>
      </w:r>
      <w:r w:rsidR="00984247">
        <w:t>schválení upraveného</w:t>
      </w:r>
      <w:r w:rsidRPr="007A49BB">
        <w:t xml:space="preserve"> Jízdního řádu</w:t>
      </w:r>
      <w:r w:rsidR="00984247">
        <w:t xml:space="preserve"> Objednatelem,</w:t>
      </w:r>
      <w:r w:rsidRPr="007A49BB">
        <w:t xml:space="preserve"> k Objednatelem stanovenému termínu podat u Dopravního úřadu žádost o schválení Jízdní</w:t>
      </w:r>
      <w:r w:rsidR="00984247">
        <w:t>ho řádu od požadovaného termínu.</w:t>
      </w:r>
      <w:r w:rsidRPr="007A49BB">
        <w:t xml:space="preserve"> V případě změny </w:t>
      </w:r>
      <w:r w:rsidR="00984247">
        <w:t>J</w:t>
      </w:r>
      <w:r w:rsidRPr="007A49BB">
        <w:t>ízdního řádu mezinárodní autobusové lin</w:t>
      </w:r>
      <w:r w:rsidR="00984247">
        <w:t>ky se dopravce zavazuje podat u </w:t>
      </w:r>
      <w:r w:rsidRPr="007A49BB">
        <w:t xml:space="preserve">příslušného orgánu bezprostředně, nejpozději však následující pracovní den </w:t>
      </w:r>
      <w:r w:rsidR="00984247" w:rsidRPr="00984247">
        <w:t>po schválení upraveného Jízdního řádu Objednatelem</w:t>
      </w:r>
      <w:r w:rsidRPr="007A49BB">
        <w:t>, žádost o změnu povolení k provozování linky mezinárodní autobusové dopravy spočívající jen ve změně nebo také ve změně Jízdního řádu.</w:t>
      </w:r>
      <w:bookmarkEnd w:id="45"/>
      <w:bookmarkEnd w:id="46"/>
    </w:p>
    <w:p w14:paraId="3FDD7444" w14:textId="0956C99A" w:rsidR="000031BF" w:rsidRPr="007A49BB" w:rsidRDefault="000031BF" w:rsidP="006B37D0">
      <w:pPr>
        <w:pStyle w:val="Clanek11"/>
        <w:widowControl/>
        <w:tabs>
          <w:tab w:val="clear" w:pos="1180"/>
        </w:tabs>
        <w:ind w:left="0" w:hanging="709"/>
      </w:pPr>
      <w:bookmarkStart w:id="47" w:name="_Ref271622570"/>
      <w:r w:rsidRPr="007A49BB">
        <w:t>V případě nesplnění povinnosti dle odst</w:t>
      </w:r>
      <w:r w:rsidR="003745B5" w:rsidRPr="007A49BB">
        <w:t>.</w:t>
      </w:r>
      <w:r w:rsidRPr="007A49BB">
        <w:t xml:space="preserve"> </w:t>
      </w:r>
      <w:r w:rsidRPr="007A49BB">
        <w:fldChar w:fldCharType="begin"/>
      </w:r>
      <w:r w:rsidRPr="007A49BB">
        <w:instrText xml:space="preserve"> REF _Ref274704137 \r \h  \* MERGEFORMAT </w:instrText>
      </w:r>
      <w:r w:rsidRPr="007A49BB">
        <w:fldChar w:fldCharType="separate"/>
      </w:r>
      <w:r w:rsidR="00715840">
        <w:t>6.2</w:t>
      </w:r>
      <w:r w:rsidRPr="007A49BB">
        <w:fldChar w:fldCharType="end"/>
      </w:r>
      <w:r w:rsidRPr="007A49BB">
        <w:t xml:space="preserve"> Smlouvy </w:t>
      </w:r>
      <w:r w:rsidR="00984247">
        <w:t xml:space="preserve">zpracovat Jízdní řád v přiměřené lhůtě a předložit jej Objednateli bezodkladně po jeho zpracování ke schválení, </w:t>
      </w:r>
      <w:r w:rsidRPr="007A49BB">
        <w:t>předložit Jízdní řád ke schválení Dopravnímu úřadu nebo předložit příslušnému orgánu žádost o změnu povolení k provozování linky mezinárodní autobusové dopravy spočívající jen ve změně nebo také ve změně Jízdního řádu, zašle Objednatel Dopravci výzvu ke splnění povinnosti se stanovením náhradního termínu.</w:t>
      </w:r>
      <w:bookmarkEnd w:id="47"/>
    </w:p>
    <w:p w14:paraId="2DC21AC3" w14:textId="0CD474FB" w:rsidR="000031BF" w:rsidRPr="007A49BB" w:rsidRDefault="000031BF" w:rsidP="006B37D0">
      <w:pPr>
        <w:pStyle w:val="Clanek11"/>
        <w:widowControl/>
        <w:tabs>
          <w:tab w:val="clear" w:pos="1180"/>
        </w:tabs>
        <w:ind w:left="0" w:hanging="709"/>
      </w:pPr>
      <w:bookmarkStart w:id="48" w:name="_Ref274704069"/>
      <w:bookmarkStart w:id="49" w:name="_Ref271622594"/>
      <w:r w:rsidRPr="007A49BB">
        <w:t>Dopravce není oprávněn sám, bez předchozího výslovného pokynu nebo souhlasu Objednate</w:t>
      </w:r>
      <w:r w:rsidR="00984247">
        <w:t>le, měnit obsah Jízdního řádu; za změnu obsahu Jízdního řádu se nepovažuje příprava Jízdního řádu Dopravcem a jeho předložení Objednateli ke schválení.</w:t>
      </w:r>
      <w:bookmarkEnd w:id="48"/>
      <w:bookmarkEnd w:id="49"/>
    </w:p>
    <w:p w14:paraId="0A897E50" w14:textId="05840207" w:rsidR="000031BF" w:rsidRPr="007A49BB" w:rsidRDefault="000031BF" w:rsidP="006B37D0">
      <w:pPr>
        <w:pStyle w:val="Clanek11"/>
        <w:widowControl/>
        <w:tabs>
          <w:tab w:val="clear" w:pos="1180"/>
        </w:tabs>
        <w:ind w:left="0" w:hanging="709"/>
      </w:pPr>
      <w:bookmarkStart w:id="50" w:name="_Ref271622606"/>
      <w:r w:rsidRPr="007A49BB">
        <w:t xml:space="preserve">V případě, že Objednatelem požadovaná změna Jízdního řádu vyžaduje změnu licence či vydání licence nové či vydání </w:t>
      </w:r>
      <w:proofErr w:type="spellStart"/>
      <w:r w:rsidRPr="007A49BB">
        <w:t>Eurolicence</w:t>
      </w:r>
      <w:proofErr w:type="spellEnd"/>
      <w:r w:rsidRPr="007A49BB">
        <w:t xml:space="preserve"> a povolení k provozování linky mezinárodní autobusové dopravy, Objednatel svůj požadavek na změnu Jízdního řádu Dopravci bezodkladně sdělí. Dopravce není povinen postupovat podle odst. </w:t>
      </w:r>
      <w:r w:rsidR="003745B5" w:rsidRPr="007A49BB">
        <w:fldChar w:fldCharType="begin"/>
      </w:r>
      <w:r w:rsidR="003745B5" w:rsidRPr="007A49BB">
        <w:instrText xml:space="preserve"> REF _Ref271622252 \r \h </w:instrText>
      </w:r>
      <w:r w:rsidR="003745B5" w:rsidRPr="007A49BB">
        <w:fldChar w:fldCharType="separate"/>
      </w:r>
      <w:r w:rsidR="00715840">
        <w:t>6.2</w:t>
      </w:r>
      <w:r w:rsidR="003745B5" w:rsidRPr="007A49BB">
        <w:fldChar w:fldCharType="end"/>
      </w:r>
      <w:r w:rsidRPr="007A49BB">
        <w:t xml:space="preserve"> Smlouvy a zavazuje se bezprostředně, nejpozději však do dvou </w:t>
      </w:r>
      <w:r w:rsidR="007D0AE6">
        <w:t xml:space="preserve">(2) </w:t>
      </w:r>
      <w:r w:rsidRPr="007A49BB">
        <w:t>pracovních dnů od okamžiku</w:t>
      </w:r>
      <w:r w:rsidR="00984247">
        <w:t xml:space="preserve"> </w:t>
      </w:r>
      <w:r w:rsidR="00984247" w:rsidRPr="00984247">
        <w:t>schválení upraveného Jízdního řádu Objednatelem</w:t>
      </w:r>
      <w:r w:rsidR="00984247">
        <w:t>, požádat u </w:t>
      </w:r>
      <w:r w:rsidRPr="007A49BB">
        <w:t>Dopravního úřadu o</w:t>
      </w:r>
      <w:r w:rsidR="00877C48" w:rsidRPr="007A49BB">
        <w:t> </w:t>
      </w:r>
      <w:r w:rsidRPr="007A49BB">
        <w:t xml:space="preserve">změnu licence pro příslušnou Autobusovou linku, případně o vydání licence nové, případně u linky mezinárodní autobusové dopravy požádat Dopravní úřad o vydání </w:t>
      </w:r>
      <w:proofErr w:type="spellStart"/>
      <w:r w:rsidRPr="007A49BB">
        <w:t>Eurolicence</w:t>
      </w:r>
      <w:proofErr w:type="spellEnd"/>
      <w:r w:rsidRPr="007A49BB">
        <w:t xml:space="preserve"> a dále do dvou </w:t>
      </w:r>
      <w:r w:rsidR="007D0AE6">
        <w:t xml:space="preserve">(2) </w:t>
      </w:r>
      <w:r w:rsidRPr="007A49BB">
        <w:t xml:space="preserve">pracovních dnů od získání </w:t>
      </w:r>
      <w:proofErr w:type="spellStart"/>
      <w:r w:rsidRPr="007A49BB">
        <w:t>Eurolicence</w:t>
      </w:r>
      <w:proofErr w:type="spellEnd"/>
      <w:r w:rsidRPr="007A49BB">
        <w:t xml:space="preserve"> požádat příslušný orgán o povolení k provozování linky mezinárodní autobusové dopravy, s tím, že den, kdy se Dopravce o </w:t>
      </w:r>
      <w:r w:rsidR="0076269E">
        <w:t>schválení návrhu</w:t>
      </w:r>
      <w:r w:rsidRPr="007A49BB">
        <w:t xml:space="preserve"> na změnu Jízdního řádu </w:t>
      </w:r>
      <w:r w:rsidR="0076269E">
        <w:t xml:space="preserve">Objednatelem </w:t>
      </w:r>
      <w:r w:rsidRPr="007A49BB">
        <w:t xml:space="preserve">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w:t>
      </w:r>
      <w:r w:rsidR="0076269E">
        <w:t>den po právní moci rozhodnutí o </w:t>
      </w:r>
      <w:r w:rsidRPr="007A49BB">
        <w:t>změně či udělení licence. V případě nesplnění povinnosti stanovené v předchozí větě, zašle Objednatel Dopravci výzvu ke splnění povinnosti se stanovením náhradního termínu.</w:t>
      </w:r>
      <w:bookmarkEnd w:id="50"/>
    </w:p>
    <w:p w14:paraId="01CA070A" w14:textId="5A40A356" w:rsidR="000031BF" w:rsidRPr="00DA2B61" w:rsidRDefault="000031BF" w:rsidP="006B37D0">
      <w:pPr>
        <w:pStyle w:val="Clanek11"/>
        <w:widowControl/>
        <w:tabs>
          <w:tab w:val="clear" w:pos="1180"/>
        </w:tabs>
        <w:ind w:left="0" w:hanging="709"/>
      </w:pPr>
      <w:bookmarkStart w:id="51" w:name="_Ref52871358"/>
      <w:bookmarkStart w:id="52" w:name="_Ref274657788"/>
      <w:r w:rsidRPr="007A49BB">
        <w:t xml:space="preserve">Objednatel Dopravci oznámí veškeré požadované změny Jízdních řádů, které mohou vyvolat nutnost zvýšení počtu Vozidel provozovaných Dopravcem k zajištění Závazku veřejné služby. V případě, že </w:t>
      </w:r>
      <w:r w:rsidRPr="007A49BB">
        <w:lastRenderedPageBreak/>
        <w:t xml:space="preserve">změna Jízdního řádu bude znamenat navýšení počtu Vozidel nejvýše o počet Vozidel Provozní zálohy, je Dopravce povinen na takové změny bezodkladně, nejpozději však do účinnosti nového Jízdního řádu, reagovat a zajistit potřebný </w:t>
      </w:r>
      <w:r w:rsidRPr="00DA2B61">
        <w:t xml:space="preserve">počet Vozidel. Současně je povinen zajistit, aby nejpozději do </w:t>
      </w:r>
      <w:r w:rsidR="00234FCE" w:rsidRPr="00DA2B61">
        <w:t xml:space="preserve">9 </w:t>
      </w:r>
      <w:r w:rsidRPr="00DA2B61">
        <w:t>měsíců od příslušného oznámení změny Jízdního řádu opět disponoval potřebným počtem Vozidel Provozní zálohy (v souladu s Technickými a</w:t>
      </w:r>
      <w:r w:rsidR="0022388E" w:rsidRPr="00DA2B61">
        <w:t> </w:t>
      </w:r>
      <w:r w:rsidRPr="00DA2B61">
        <w:t xml:space="preserve">provozními standardy </w:t>
      </w:r>
      <w:r w:rsidR="003E520F" w:rsidRPr="00DA2B61">
        <w:t>VDV</w:t>
      </w:r>
      <w:r w:rsidRPr="00DA2B61">
        <w:t xml:space="preserve">). V případě nesplnění lhůty </w:t>
      </w:r>
      <w:r w:rsidR="00234FCE" w:rsidRPr="00DA2B61">
        <w:t xml:space="preserve">9 </w:t>
      </w:r>
      <w:r w:rsidRPr="00DA2B61">
        <w:t>měsíců pro obnovení počtu Vozidel Provozní zálohy či jiné povinnosti dle tohoto odstavce, zašle Objednatel Dopravci výzvu ke splnění povinnosti se stanovením náhradního termínu.</w:t>
      </w:r>
      <w:bookmarkEnd w:id="51"/>
    </w:p>
    <w:p w14:paraId="693306C8" w14:textId="312B453E" w:rsidR="000031BF" w:rsidRPr="007A49BB" w:rsidRDefault="000031BF" w:rsidP="006B37D0">
      <w:pPr>
        <w:pStyle w:val="Clanek11"/>
        <w:widowControl/>
        <w:tabs>
          <w:tab w:val="clear" w:pos="1180"/>
        </w:tabs>
        <w:ind w:left="0" w:hanging="709"/>
      </w:pPr>
      <w:bookmarkStart w:id="53" w:name="_Ref271622614"/>
      <w:bookmarkEnd w:id="52"/>
      <w:r w:rsidRPr="00DA2B61">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standardy </w:t>
      </w:r>
      <w:r w:rsidR="003E520F" w:rsidRPr="00DA2B61">
        <w:t>VDV</w:t>
      </w:r>
      <w:r w:rsidRPr="00DA2B61">
        <w:t xml:space="preserve"> k</w:t>
      </w:r>
      <w:r w:rsidR="00520257" w:rsidRPr="00DA2B61">
        <w:t> </w:t>
      </w:r>
      <w:r w:rsidRPr="00DA2B61">
        <w:t xml:space="preserve">dispozici, je Dopravce povinen podniknout takové kroky, aby nejpozději do </w:t>
      </w:r>
      <w:r w:rsidR="00231CA4" w:rsidRPr="00DA2B61">
        <w:t>9</w:t>
      </w:r>
      <w:r w:rsidRPr="00DA2B61">
        <w:t xml:space="preserve">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w:t>
      </w:r>
      <w:r w:rsidR="00231CA4" w:rsidRPr="00DA2B61">
        <w:t>9</w:t>
      </w:r>
      <w:r w:rsidRPr="00DA2B61">
        <w:t xml:space="preserve"> měsíc</w:t>
      </w:r>
      <w:r w:rsidR="00231CA4" w:rsidRPr="00DA2B61">
        <w:t>ů</w:t>
      </w:r>
      <w:r w:rsidRPr="00DA2B61">
        <w:t xml:space="preserve"> před požadovanou účinností změny Jízdního řádu, pokud se Strany nedohodnou </w:t>
      </w:r>
      <w:r w:rsidR="00231CA4" w:rsidRPr="00DA2B61">
        <w:t>na termínu dřívějším</w:t>
      </w:r>
      <w:r w:rsidRPr="00DA2B61">
        <w:t xml:space="preserve">. V případě nesplnění lhůty </w:t>
      </w:r>
      <w:r w:rsidR="00231CA4" w:rsidRPr="00DA2B61">
        <w:t>9</w:t>
      </w:r>
      <w:r w:rsidRPr="00DA2B61">
        <w:t xml:space="preserve"> měsíců pro zajištění dodatečných Vozidel dle tohoto odstavce, zašle Objednatel Dopravci výzvu ke splnění</w:t>
      </w:r>
      <w:r w:rsidRPr="007A49BB">
        <w:t xml:space="preserve"> povinnosti se stanovením náhradního termínu.</w:t>
      </w:r>
      <w:bookmarkEnd w:id="53"/>
    </w:p>
    <w:p w14:paraId="337361CA" w14:textId="50630815" w:rsidR="000031BF" w:rsidRPr="007A49BB" w:rsidRDefault="000031BF" w:rsidP="006B37D0">
      <w:pPr>
        <w:pStyle w:val="Clanek11"/>
        <w:widowControl/>
        <w:tabs>
          <w:tab w:val="clear" w:pos="1180"/>
        </w:tabs>
        <w:ind w:left="0" w:hanging="709"/>
      </w:pPr>
      <w:bookmarkStart w:id="54" w:name="_Ref277573518"/>
      <w:r w:rsidRPr="00FC19A8">
        <w:t>Objednatel Dopravce výslovně upozorňuje na to, že je možné, že v důsledku změny potřeb v dopravní obslužnosti v </w:t>
      </w:r>
      <w:r w:rsidR="0049140D" w:rsidRPr="00FC19A8">
        <w:t>K</w:t>
      </w:r>
      <w:r w:rsidRPr="00FC19A8">
        <w:t xml:space="preserve">raji Vysočina a v zájmu zkvalitnění služeb v dopravě v rámci </w:t>
      </w:r>
      <w:r w:rsidR="003E520F" w:rsidRPr="00FC19A8">
        <w:t>VDV</w:t>
      </w:r>
      <w:r w:rsidRPr="00FC19A8">
        <w:t xml:space="preserve"> bude nutné, aby Dopravce některé Spoje provozoval Vozidly s přípojnými vozidly určenými pro přepravu jízdních kol nebo vybavenými závěsem pro přepravu jízdních kol. Parametry</w:t>
      </w:r>
      <w:r w:rsidRPr="007A49BB">
        <w:t xml:space="preserve"> takových přípojných vozidel a závěsů pro přepravu jízdních kol budou stanoveny v Technických a provozních standardech </w:t>
      </w:r>
      <w:r w:rsidR="003E520F" w:rsidRPr="007A49BB">
        <w:t>VDV</w:t>
      </w:r>
      <w:r w:rsidRPr="007A49BB">
        <w:t xml:space="preserve">.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w:t>
      </w:r>
      <w:r w:rsidR="00192E1F">
        <w:t>6</w:t>
      </w:r>
      <w:r w:rsidRPr="007A49BB">
        <w:t xml:space="preserve">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w:t>
      </w:r>
      <w:r w:rsidR="00192E1F">
        <w:t>6</w:t>
      </w:r>
      <w:r w:rsidRPr="007A49BB">
        <w:t xml:space="preserve"> měsíc</w:t>
      </w:r>
      <w:r w:rsidR="00192E1F">
        <w:t>ů</w:t>
      </w:r>
      <w:r w:rsidRPr="007A49BB">
        <w:t xml:space="preserve">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bookmarkEnd w:id="54"/>
    </w:p>
    <w:p w14:paraId="2790901C"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55" w:name="_Ref15231961"/>
      <w:r w:rsidRPr="007A49BB">
        <w:rPr>
          <w:rFonts w:asciiTheme="minorHAnsi" w:hAnsiTheme="minorHAnsi" w:cstheme="minorHAnsi"/>
          <w:szCs w:val="22"/>
        </w:rPr>
        <w:t>Změna rozsahu Závazku veřejné služby</w:t>
      </w:r>
      <w:bookmarkEnd w:id="55"/>
    </w:p>
    <w:p w14:paraId="321FB90A" w14:textId="6A97B404" w:rsidR="000031BF" w:rsidRPr="007A49BB" w:rsidRDefault="000031BF" w:rsidP="006B37D0">
      <w:pPr>
        <w:pStyle w:val="Clanek11"/>
        <w:widowControl/>
        <w:tabs>
          <w:tab w:val="clear" w:pos="1180"/>
        </w:tabs>
        <w:ind w:left="0" w:hanging="709"/>
      </w:pPr>
      <w:bookmarkStart w:id="56" w:name="_Ref271622322"/>
      <w:r w:rsidRPr="007A49BB">
        <w:t>Objednatel je oprávněn požadovat po Dopravci změnu v rozsahu plnění Závazku veřejné služby proti původně sjednanému rozsahu odpovídajícímu zadávací dokumentaci platné pro Výběrové řízení („Změna rozsahu“). Dopravce přitom bere na vědomí a souhlasí s tím, že změna rozsahu může znamenat jak zvýšení výkonů, tak i jejich snížení (maximálně však v rozpětí stanoveném dále v této Smlouvě). Charakter Změny rozsahu může být dlouhodobý i krátkodobý, a to v závislosti na změnách potřeb Objednatele při plnění jeho povinnosti zajistit dopravní obslužnost v </w:t>
      </w:r>
      <w:r w:rsidR="00AD2A06">
        <w:t>K</w:t>
      </w:r>
      <w:r w:rsidRPr="007A49BB">
        <w:t>raji Vysočina. Objednatel může po Dopravci požadovat Změnu rozsahu zejména, nikoliv však výlučně, z následujících důvodů:</w:t>
      </w:r>
      <w:bookmarkEnd w:id="56"/>
    </w:p>
    <w:p w14:paraId="060A8961" w14:textId="6EB5CBAC"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lastRenderedPageBreak/>
        <w:t>v souvislosti se změnou přepravních potřeb v území (např. vznik či zánik školského zařízení, úprava směnného provozu zaměstnavatelů, vznik nebo zánik pracovních příležitostí, změna dopravního řešení na území sousedního kraje nebo sousedního státu, uzavření smlouvy o</w:t>
      </w:r>
      <w:r w:rsidR="009E7BF5" w:rsidRPr="007A49BB">
        <w:rPr>
          <w:rFonts w:asciiTheme="minorHAnsi" w:hAnsiTheme="minorHAnsi" w:cstheme="minorHAnsi"/>
          <w:szCs w:val="22"/>
        </w:rPr>
        <w:t> </w:t>
      </w:r>
      <w:r w:rsidRPr="007A49BB">
        <w:rPr>
          <w:rFonts w:asciiTheme="minorHAnsi" w:hAnsiTheme="minorHAnsi" w:cstheme="minorHAnsi"/>
          <w:szCs w:val="22"/>
        </w:rPr>
        <w:t>úhradě kompenzace na zajištění dopravní obslužnosti veřejnou linkovou osobní dopravou na území jiného kraje nebo jiného státu s jiným objednatelem dopravy apod.);</w:t>
      </w:r>
    </w:p>
    <w:p w14:paraId="5D45126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 základě aktuálních přepravních potřeb Objednatele;</w:t>
      </w:r>
    </w:p>
    <w:p w14:paraId="3DE09E5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 důvodů dopravních omezení, výluk, uzavírek a objížděk;</w:t>
      </w:r>
    </w:p>
    <w:p w14:paraId="6D263E2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zánik některých dopravních spojení (např. dopravních tras železnice);</w:t>
      </w:r>
    </w:p>
    <w:p w14:paraId="6F2C1964"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změny standardů dopravní obslužnosti.</w:t>
      </w:r>
    </w:p>
    <w:p w14:paraId="09D6F177" w14:textId="77777777" w:rsidR="000031BF" w:rsidRPr="007A49BB" w:rsidRDefault="000031BF" w:rsidP="006B37D0">
      <w:pPr>
        <w:pStyle w:val="Clanek11"/>
        <w:widowControl/>
        <w:tabs>
          <w:tab w:val="clear" w:pos="1180"/>
        </w:tabs>
        <w:ind w:left="0" w:hanging="709"/>
      </w:pPr>
      <w:r w:rsidRPr="007A49BB">
        <w:t>Změny rozsahu se mohou projevit zejména, nikoliv však výlučně, těmito způsoby či jejich kombinacemi:</w:t>
      </w:r>
    </w:p>
    <w:p w14:paraId="15FA178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změnou dopravní trasy (prodloužení/zkrácení trasy, „závleky“); Objednatel upozorňuje, že v rámci spolupráce se sousedními kraji či územními samosprávnými celky sousedních států může dojít v souladu se zadávacími podmínkami Veřejné zakázky k prodloužení linek na území těchto sousedních subjektů, či k zavedení nových linek. </w:t>
      </w:r>
    </w:p>
    <w:p w14:paraId="36648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přidáním/odebráním Spojů v rámci Autobusové linky;</w:t>
      </w:r>
    </w:p>
    <w:p w14:paraId="4ADB265D"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změnou číslování Autobusové linky;</w:t>
      </w:r>
    </w:p>
    <w:p w14:paraId="545B950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nasazením vyššího počtu Vozidel/snížením počtu Vozidel;</w:t>
      </w:r>
    </w:p>
    <w:p w14:paraId="58700B5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navýšením/snížením výkonů při vypravení stejného počtu Vozidel;</w:t>
      </w:r>
    </w:p>
    <w:p w14:paraId="5D6F3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zajištěním dopravy na jiné Autobusové lince po dobu výluky;</w:t>
      </w:r>
    </w:p>
    <w:p w14:paraId="0FDD3AA2" w14:textId="6769914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vypravení</w:t>
      </w:r>
      <w:r w:rsidR="00DF762A">
        <w:rPr>
          <w:rFonts w:asciiTheme="minorHAnsi" w:hAnsiTheme="minorHAnsi" w:cstheme="minorHAnsi"/>
          <w:szCs w:val="22"/>
        </w:rPr>
        <w:t>m</w:t>
      </w:r>
      <w:r w:rsidRPr="007A49BB">
        <w:rPr>
          <w:rFonts w:asciiTheme="minorHAnsi" w:hAnsiTheme="minorHAnsi" w:cstheme="minorHAnsi"/>
          <w:szCs w:val="22"/>
        </w:rPr>
        <w:t xml:space="preserve"> Vozidel</w:t>
      </w:r>
      <w:r w:rsidR="00A145D0">
        <w:rPr>
          <w:rFonts w:asciiTheme="minorHAnsi" w:hAnsiTheme="minorHAnsi" w:cstheme="minorHAnsi"/>
          <w:szCs w:val="22"/>
        </w:rPr>
        <w:t xml:space="preserve"> Operativní zálohy</w:t>
      </w:r>
      <w:r w:rsidRPr="007A49BB">
        <w:rPr>
          <w:rFonts w:asciiTheme="minorHAnsi" w:hAnsiTheme="minorHAnsi" w:cstheme="minorHAnsi"/>
          <w:szCs w:val="22"/>
        </w:rPr>
        <w:t>.</w:t>
      </w:r>
    </w:p>
    <w:p w14:paraId="351F0669" w14:textId="0B5B8076" w:rsidR="000031BF" w:rsidRPr="007A49BB" w:rsidRDefault="000031BF" w:rsidP="006B37D0">
      <w:pPr>
        <w:pStyle w:val="Clanek11"/>
        <w:widowControl/>
        <w:tabs>
          <w:tab w:val="clear" w:pos="1180"/>
        </w:tabs>
        <w:ind w:left="0" w:hanging="709"/>
      </w:pPr>
      <w:bookmarkStart w:id="57" w:name="_Ref271622624"/>
      <w:bookmarkStart w:id="58" w:name="_Ref274704720"/>
      <w:r w:rsidRPr="007A49BB">
        <w:t>Dopravce je povinen akceptovat Změny rozsahu požadované Objednatelem dle tohoto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Smlouvy, a to jak v případě navýšení rozsahu Závazku veřejné služby, tak i</w:t>
      </w:r>
      <w:r w:rsidR="00F67245">
        <w:t> </w:t>
      </w:r>
      <w:r w:rsidRPr="007A49BB">
        <w:t xml:space="preserve">jeho snížení, a zajistit Závazek </w:t>
      </w:r>
      <w:r w:rsidRPr="00B07EC1">
        <w:t xml:space="preserve">veřejné služby v tomto navýšeném nebo sníženém rozsahu, a to za podmínek dle této Smlouvy. </w:t>
      </w:r>
      <w:bookmarkEnd w:id="57"/>
      <w:bookmarkEnd w:id="58"/>
      <w:r w:rsidR="00F90654" w:rsidRPr="00F90654">
        <w:t>Objednatel je však oprávněn požadovat Změnu rozsahu znamenající navýšení výkonů dle této Smlouvy</w:t>
      </w:r>
      <w:del w:id="59" w:author="Autor">
        <w:r w:rsidR="00F90654" w:rsidRPr="00F90654" w:rsidDel="0099615F">
          <w:delText xml:space="preserve"> </w:delText>
        </w:r>
        <w:r w:rsidR="00BA50DE" w:rsidRPr="00F90654" w:rsidDel="0099615F">
          <w:delText>maximálně o</w:delText>
        </w:r>
        <w:r w:rsidR="00BA50DE" w:rsidDel="0099615F">
          <w:delText> </w:delText>
        </w:r>
        <w:r w:rsidR="00BA50DE" w:rsidRPr="00F90654" w:rsidDel="0099615F">
          <w:delText xml:space="preserve">míru </w:delText>
        </w:r>
        <w:r w:rsidR="00F90654" w:rsidRPr="00F90654" w:rsidDel="0099615F">
          <w:delText>(</w:delText>
        </w:r>
        <w:r w:rsidR="00D562EF" w:rsidDel="0099615F">
          <w:delText>v procentech</w:delText>
        </w:r>
        <w:r w:rsidR="00F90654" w:rsidRPr="00F90654" w:rsidDel="0099615F">
          <w:delText xml:space="preserve"> za dobu trvání této Smlouvy) stanovenou </w:delText>
        </w:r>
        <w:r w:rsidR="00A27184" w:rsidDel="0099615F">
          <w:delText>v Příloze č. 2a a v Příloze č. 2b</w:delText>
        </w:r>
        <w:r w:rsidR="00F90654" w:rsidRPr="00F90654" w:rsidDel="0099615F">
          <w:delText xml:space="preserve"> této Smlouvy</w:delText>
        </w:r>
      </w:del>
      <w:r w:rsidR="00F90654" w:rsidRPr="00F90654">
        <w:t>, případně Změnu rozsahu znamenající snížení výkonů dle této Smlouvy</w:t>
      </w:r>
      <w:ins w:id="60" w:author="Autor">
        <w:r w:rsidR="0099615F">
          <w:t xml:space="preserve">, </w:t>
        </w:r>
        <w:r w:rsidR="0099615F">
          <w:t>tak, aby předpokládaný roční výkon v kterémkoli Dopravním roce činil nejméně 70 % předpokládaného ročního výkonu dle přílohy č. 2a Smlouvy, resp. dle přílohy č. 2b Smlouvy, a nejvýše</w:t>
        </w:r>
      </w:ins>
      <w:r w:rsidR="00F90654" w:rsidRPr="00F90654">
        <w:t xml:space="preserve"> </w:t>
      </w:r>
      <w:ins w:id="61" w:author="Autor">
        <w:r w:rsidR="0099615F">
          <w:t>130 % předpokládaného ročního výkonu dle přílohy č. 2a Smlouvy, resp. dle přílohy č. 2b Smlouvy.</w:t>
        </w:r>
      </w:ins>
      <w:del w:id="62" w:author="Autor">
        <w:r w:rsidR="00F90654" w:rsidRPr="00F90654" w:rsidDel="0099615F">
          <w:delText>maximálně o míru (</w:delText>
        </w:r>
        <w:r w:rsidR="00D562EF" w:rsidDel="0099615F">
          <w:delText>v</w:delText>
        </w:r>
        <w:r w:rsidR="00D73D56" w:rsidDel="0099615F">
          <w:delText> </w:delText>
        </w:r>
        <w:r w:rsidR="00D562EF" w:rsidDel="0099615F">
          <w:delText>procentech</w:delText>
        </w:r>
        <w:r w:rsidR="00F90654" w:rsidRPr="00F90654" w:rsidDel="0099615F">
          <w:delText xml:space="preserve"> za dobu trvání této Smlouvy) uvedenou </w:delText>
        </w:r>
        <w:r w:rsidR="00A27184" w:rsidDel="0099615F">
          <w:delText>v Příloze č. 2a a v Příloze č. 2b</w:delText>
        </w:r>
        <w:r w:rsidR="00F90654" w:rsidRPr="00F90654" w:rsidDel="0099615F">
          <w:delText xml:space="preserve"> této Smlouvy.</w:delText>
        </w:r>
      </w:del>
    </w:p>
    <w:p w14:paraId="0245AE69" w14:textId="5C953C8A" w:rsidR="000031BF" w:rsidRPr="007A49BB" w:rsidRDefault="000031BF" w:rsidP="006B37D0">
      <w:pPr>
        <w:pStyle w:val="Clanek11"/>
        <w:widowControl/>
        <w:tabs>
          <w:tab w:val="clear" w:pos="1180"/>
        </w:tabs>
        <w:ind w:left="0" w:hanging="709"/>
      </w:pPr>
      <w:bookmarkStart w:id="63" w:name="_Ref271622636"/>
      <w:r w:rsidRPr="007A49BB">
        <w:t xml:space="preserve">Kromě Odměny vypočtené dle čl. </w:t>
      </w:r>
      <w:r w:rsidR="00E74A2F" w:rsidRPr="007A49BB">
        <w:fldChar w:fldCharType="begin"/>
      </w:r>
      <w:r w:rsidR="00E74A2F" w:rsidRPr="007A49BB">
        <w:instrText xml:space="preserve"> REF _Ref444697427 \r \h </w:instrText>
      </w:r>
      <w:r w:rsidR="00E74A2F" w:rsidRPr="007A49BB">
        <w:fldChar w:fldCharType="separate"/>
      </w:r>
      <w:r w:rsidR="00715840">
        <w:t>3</w:t>
      </w:r>
      <w:r w:rsidR="00E74A2F" w:rsidRPr="007A49BB">
        <w:fldChar w:fldCharType="end"/>
      </w:r>
      <w:r w:rsidRPr="007A49BB">
        <w:t xml:space="preserve"> této Smlouvy nemá Dopravce v souvislosti se Změnou rozsahu (jak v případě zvýšení, tak v případě snížení)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Smlouvy nárok na žádné jiné platby ani na úhradu žádných dalších nákladů, pokud není v této Smlouvě výslovně stanoveno jinak.</w:t>
      </w:r>
    </w:p>
    <w:p w14:paraId="46409177" w14:textId="0B3C9E1D" w:rsidR="000031BF" w:rsidRPr="007A49BB" w:rsidRDefault="000031BF" w:rsidP="006B37D0">
      <w:pPr>
        <w:pStyle w:val="Clanek11"/>
        <w:widowControl/>
        <w:tabs>
          <w:tab w:val="clear" w:pos="1180"/>
        </w:tabs>
        <w:ind w:left="0" w:hanging="709"/>
      </w:pPr>
      <w:bookmarkStart w:id="64" w:name="_Ref52871401"/>
      <w:r w:rsidRPr="007A49BB">
        <w:t xml:space="preserve">V případě, že požadavek Objednatele na Změnu rozsahu dopravy dle tohoto článku bude vyžadovat pořízení dalšího Vozidla, musí být toto Vozidlo vybaveno dle příslušného standardu </w:t>
      </w:r>
      <w:r w:rsidR="003E520F" w:rsidRPr="007A49BB">
        <w:t>VDV</w:t>
      </w:r>
      <w:r w:rsidRPr="007A49BB">
        <w:t>.</w:t>
      </w:r>
      <w:bookmarkEnd w:id="63"/>
      <w:bookmarkEnd w:id="64"/>
    </w:p>
    <w:p w14:paraId="3619593A" w14:textId="78FAB360" w:rsidR="000031BF" w:rsidRPr="007A49BB" w:rsidRDefault="000031BF" w:rsidP="006B37D0">
      <w:pPr>
        <w:pStyle w:val="Clanek11"/>
        <w:widowControl/>
        <w:tabs>
          <w:tab w:val="clear" w:pos="1180"/>
        </w:tabs>
        <w:ind w:left="0" w:hanging="709"/>
      </w:pPr>
      <w:bookmarkStart w:id="65" w:name="_Ref274704726"/>
      <w:r w:rsidRPr="007A49BB">
        <w:t>Objednatel má v případě objektivně odůvodněných potřeb právo zadat Dopravci povinnost provozovat po omezenou dobu dopravu i na Spojích a Autobusových linkách provozovaných jinými dopravci. Tak tomu může být zejména v případech dlouhodobých výluk, v jejichž rámci dochází k významnému omezení služeb na původní trase Autobusové linky a ke změně přepravního proudu přes jinou Autobusovou linku, kdy tato změna znamená kompenzaci výkonů pro Dopravce po dobu výluky.</w:t>
      </w:r>
      <w:bookmarkEnd w:id="65"/>
    </w:p>
    <w:p w14:paraId="0580CC22" w14:textId="5036A261" w:rsidR="000031BF" w:rsidRPr="007A49BB" w:rsidRDefault="000031BF" w:rsidP="006B37D0">
      <w:pPr>
        <w:pStyle w:val="Clanek11"/>
        <w:widowControl/>
        <w:tabs>
          <w:tab w:val="clear" w:pos="1180"/>
        </w:tabs>
        <w:ind w:left="0" w:hanging="709"/>
      </w:pPr>
      <w:bookmarkStart w:id="66" w:name="_Ref274704816"/>
      <w:r w:rsidRPr="007A49BB">
        <w:t xml:space="preserve">Oznámí-li Objednatel svůj předběžný úmysl učinit objednávku na určité Spoje určitých Autobusových linek, je Dopravce povinen ve lhůtě dvou </w:t>
      </w:r>
      <w:r w:rsidR="007D0AE6">
        <w:t xml:space="preserve">(2) </w:t>
      </w:r>
      <w:r w:rsidRPr="007A49BB">
        <w:t xml:space="preserve">pracovních dnů požádat o potřebné licence na zmíněných linkách či v případě linky mezinárodní autobusové dopravy požádat Dopravní úřad o vydání </w:t>
      </w:r>
      <w:proofErr w:type="spellStart"/>
      <w:r w:rsidRPr="007A49BB">
        <w:t>Eurolicence</w:t>
      </w:r>
      <w:proofErr w:type="spellEnd"/>
      <w:r w:rsidRPr="007A49BB">
        <w:t xml:space="preserve"> a dále do dvou </w:t>
      </w:r>
      <w:r w:rsidR="007D0AE6">
        <w:t xml:space="preserve">(2) </w:t>
      </w:r>
      <w:r w:rsidRPr="007A49BB">
        <w:t xml:space="preserve">pracovních dnů od získání </w:t>
      </w:r>
      <w:proofErr w:type="spellStart"/>
      <w:r w:rsidRPr="007A49BB">
        <w:t>Eurolicence</w:t>
      </w:r>
      <w:proofErr w:type="spellEnd"/>
      <w:r w:rsidRPr="007A49BB">
        <w:t xml:space="preserve"> požádat příslušný orgán o povolení </w:t>
      </w:r>
      <w:r w:rsidRPr="007A49BB">
        <w:lastRenderedPageBreak/>
        <w:t>k provozování linky mezinárodní autobusové dopravy</w:t>
      </w:r>
      <w:r w:rsidRPr="007A49BB" w:rsidDel="0011144D">
        <w:t xml:space="preserve"> </w:t>
      </w:r>
      <w:r w:rsidRPr="007A49BB">
        <w:t>(pokud těmito licencemi či povoleními již nedisponuje či o ně již nepožádal) a řádně usilovat o získání takových licencí či povolení. Oznámení o</w:t>
      </w:r>
      <w:r w:rsidR="00B26998" w:rsidRPr="007A49BB">
        <w:t> </w:t>
      </w:r>
      <w:r w:rsidRPr="007A49BB">
        <w:t>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bookmarkEnd w:id="66"/>
    </w:p>
    <w:p w14:paraId="3923E176" w14:textId="332A25F9" w:rsidR="000031BF" w:rsidRPr="007A49BB" w:rsidRDefault="000031BF" w:rsidP="006B37D0">
      <w:pPr>
        <w:pStyle w:val="Clanek11"/>
        <w:widowControl/>
        <w:tabs>
          <w:tab w:val="clear" w:pos="1180"/>
        </w:tabs>
        <w:ind w:left="0" w:hanging="709"/>
      </w:pPr>
      <w:bookmarkStart w:id="67" w:name="_Ref271622418"/>
      <w:bookmarkStart w:id="68" w:name="_Ref274704798"/>
      <w:bookmarkStart w:id="69" w:name="_Ref52871418"/>
      <w:r w:rsidRPr="007A49BB">
        <w:t>Dopravce je dále povinen reagovat na pokyny Objednatele na</w:t>
      </w:r>
      <w:r w:rsidR="00695628">
        <w:t xml:space="preserve"> posílení dopravy (operativní i </w:t>
      </w:r>
      <w:r w:rsidRPr="007A49BB">
        <w:t xml:space="preserve">dlouhodobé), změny v trasách (např. z důvodu výluk či objížděk) a počtech </w:t>
      </w:r>
      <w:r w:rsidR="004102EF" w:rsidRPr="007A49BB">
        <w:t>spojů</w:t>
      </w:r>
      <w:r w:rsidRPr="007A49BB">
        <w:t xml:space="preserve"> apod. v souladu s touto Smlouvou a jejími přílohami (zejména Technickými a provozními standardy </w:t>
      </w:r>
      <w:r w:rsidR="003E520F" w:rsidRPr="007A49BB">
        <w:t>VDV</w:t>
      </w:r>
      <w:r w:rsidRPr="007A49BB">
        <w:t xml:space="preserve"> a</w:t>
      </w:r>
      <w:r w:rsidR="00513574" w:rsidRPr="007A49BB">
        <w:t> </w:t>
      </w:r>
      <w:r w:rsidRPr="007A49BB">
        <w:t xml:space="preserve">Garancemi návazností </w:t>
      </w:r>
      <w:r w:rsidR="003E520F" w:rsidRPr="007A49BB">
        <w:t>VDV</w:t>
      </w:r>
      <w:r w:rsidR="00695628">
        <w:t>) a řádně a </w:t>
      </w:r>
      <w:r w:rsidRPr="007A49BB">
        <w:t>včas tyto pokyny plnit.</w:t>
      </w:r>
      <w:bookmarkEnd w:id="67"/>
      <w:bookmarkEnd w:id="68"/>
      <w:bookmarkEnd w:id="69"/>
    </w:p>
    <w:p w14:paraId="15DD8C3D" w14:textId="77777777" w:rsidR="000031BF" w:rsidRPr="00882D50" w:rsidRDefault="000031BF" w:rsidP="00274F4D">
      <w:pPr>
        <w:pStyle w:val="Nadpis1"/>
        <w:tabs>
          <w:tab w:val="clear" w:pos="754"/>
        </w:tabs>
        <w:spacing w:before="480" w:after="240"/>
        <w:ind w:left="0" w:hanging="709"/>
        <w:rPr>
          <w:rFonts w:asciiTheme="minorHAnsi" w:hAnsiTheme="minorHAnsi" w:cstheme="minorHAnsi"/>
          <w:szCs w:val="22"/>
        </w:rPr>
      </w:pPr>
      <w:r w:rsidRPr="00882D50">
        <w:rPr>
          <w:rFonts w:asciiTheme="minorHAnsi" w:hAnsiTheme="minorHAnsi" w:cstheme="minorHAnsi"/>
          <w:szCs w:val="22"/>
        </w:rPr>
        <w:t xml:space="preserve">Garance návazností v rámci </w:t>
      </w:r>
      <w:r w:rsidR="00312596" w:rsidRPr="00882D50">
        <w:rPr>
          <w:rFonts w:asciiTheme="minorHAnsi" w:hAnsiTheme="minorHAnsi" w:cstheme="minorHAnsi"/>
          <w:szCs w:val="22"/>
        </w:rPr>
        <w:t>VDV</w:t>
      </w:r>
    </w:p>
    <w:p w14:paraId="6F59B1AF" w14:textId="5A4675F4" w:rsidR="000031BF" w:rsidRPr="00882D50" w:rsidRDefault="000031BF" w:rsidP="006B37D0">
      <w:pPr>
        <w:pStyle w:val="Clanek11"/>
        <w:widowControl/>
        <w:tabs>
          <w:tab w:val="clear" w:pos="1180"/>
        </w:tabs>
        <w:ind w:left="0" w:hanging="709"/>
      </w:pPr>
      <w:r w:rsidRPr="00882D50">
        <w:t xml:space="preserve">Dopravce je povinen dodržovat také veškeré časové návaznosti v rámci systému </w:t>
      </w:r>
      <w:r w:rsidR="003E520F" w:rsidRPr="00882D50">
        <w:t>VDV</w:t>
      </w:r>
      <w:r w:rsidRPr="00882D50">
        <w:t>, které vyplývají z jeho povinností provozovat dopravu na Autobusových linkách a Spojích. Časové návaznosti a</w:t>
      </w:r>
      <w:r w:rsidR="00AC26AD" w:rsidRPr="00882D50">
        <w:t> </w:t>
      </w:r>
      <w:r w:rsidRPr="00882D50">
        <w:t>pravidla jejich dodržování (stejně jako pravidla dispečerského řízení) jsou stanoveny v Technických a</w:t>
      </w:r>
      <w:r w:rsidR="00AC26AD" w:rsidRPr="00882D50">
        <w:t> </w:t>
      </w:r>
      <w:r w:rsidRPr="00882D50">
        <w:t xml:space="preserve">provozních standardech </w:t>
      </w:r>
      <w:r w:rsidR="003E520F" w:rsidRPr="00882D50">
        <w:t>VDV</w:t>
      </w:r>
      <w:r w:rsidRPr="00882D50">
        <w:t>.</w:t>
      </w:r>
    </w:p>
    <w:p w14:paraId="713EE53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Přepravní kontrola</w:t>
      </w:r>
    </w:p>
    <w:p w14:paraId="6CD3FEEE" w14:textId="282CC2E9" w:rsidR="001C4E78" w:rsidRDefault="00096CF9" w:rsidP="001C4E78">
      <w:pPr>
        <w:pStyle w:val="Clanek11"/>
        <w:widowControl/>
        <w:tabs>
          <w:tab w:val="clear" w:pos="1180"/>
        </w:tabs>
        <w:ind w:left="0" w:hanging="709"/>
      </w:pPr>
      <w:r>
        <w:t>S</w:t>
      </w:r>
      <w:r w:rsidR="001C4E78" w:rsidRPr="00E42586">
        <w:t>trany se dohodly, že Dopravce je povinen provádět na Autobusových linkách přepravní kontrolu vůči cestujícím</w:t>
      </w:r>
      <w:r w:rsidR="00E42586" w:rsidRPr="00E42586">
        <w:t xml:space="preserve"> nejméně u 10 % Spojů na každé Autobusové lince alespoň čtvrtletně</w:t>
      </w:r>
      <w:r w:rsidR="0081491C">
        <w:t>, nedohodnou</w:t>
      </w:r>
      <w:r w:rsidR="0081491C">
        <w:noBreakHyphen/>
        <w:t>li se Strany jinak</w:t>
      </w:r>
      <w:r w:rsidR="001C4E78" w:rsidRPr="00E42586">
        <w:t>, vymáhat nedoplatky jízdného, přirážky k jízdnému a další částky, které bude Dopravce oprávněn požadovat, s tím, že z vymožených částek připad</w:t>
      </w:r>
      <w:r w:rsidR="008B158E" w:rsidRPr="00E42586">
        <w:t>ne Dopravci jízdné včetně DPH a </w:t>
      </w:r>
      <w:r w:rsidR="001C4E78" w:rsidRPr="00E42586">
        <w:t xml:space="preserve">ostatní částky připadnou Objednateli. Dopravce předloží </w:t>
      </w:r>
      <w:r w:rsidR="008B158E" w:rsidRPr="00E42586">
        <w:t>Objednateli veškeré informace o </w:t>
      </w:r>
      <w:r w:rsidR="001C4E78" w:rsidRPr="00E42586">
        <w:t>provedených přepravních kontrolách, vymožených nedoplatcích jí</w:t>
      </w:r>
      <w:r w:rsidR="008B158E" w:rsidRPr="00E42586">
        <w:t>zdného, přirážkách k jízdnému a </w:t>
      </w:r>
      <w:r w:rsidR="001C4E78" w:rsidRPr="00E42586">
        <w:t>dalších částkách, které bude Dopravce oprávněn požadovat, a to vždy do 15. dne v měsíci následujícím po měsíci, za něž Dopravce tyto informace pře</w:t>
      </w:r>
      <w:r w:rsidR="00367274">
        <w:t>d</w:t>
      </w:r>
      <w:r w:rsidR="001C4E78" w:rsidRPr="00E42586">
        <w:t>kládá.</w:t>
      </w:r>
    </w:p>
    <w:p w14:paraId="4C4D0A3C" w14:textId="7DB27F91" w:rsidR="008E10E2" w:rsidRPr="00E42586" w:rsidRDefault="008E10E2" w:rsidP="001C4E78">
      <w:pPr>
        <w:pStyle w:val="Clanek11"/>
        <w:widowControl/>
        <w:tabs>
          <w:tab w:val="clear" w:pos="1180"/>
        </w:tabs>
        <w:ind w:left="0" w:hanging="709"/>
      </w:pPr>
      <w:r>
        <w:t>Objednatel je oprávněn přepravní kontrolu provádět rovněž sám nebo prostřednictvím třetích osob.</w:t>
      </w:r>
    </w:p>
    <w:p w14:paraId="2B14E379"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Další povinnosti Dopravce</w:t>
      </w:r>
    </w:p>
    <w:p w14:paraId="3787B37C" w14:textId="42F1289B" w:rsidR="000031BF" w:rsidRPr="007A49BB" w:rsidRDefault="000031BF" w:rsidP="006B37D0">
      <w:pPr>
        <w:pStyle w:val="Clanek11"/>
        <w:widowControl/>
        <w:tabs>
          <w:tab w:val="clear" w:pos="1180"/>
        </w:tabs>
        <w:ind w:left="0" w:hanging="709"/>
      </w:pPr>
      <w:r w:rsidRPr="007A49BB">
        <w:t xml:space="preserve">Objednatel pro Dopravce zpracuje vždy aktuální znění Smluvních přepravních podmínek </w:t>
      </w:r>
      <w:r w:rsidR="003E520F" w:rsidRPr="007A49BB">
        <w:t>VDV</w:t>
      </w:r>
      <w:r w:rsidRPr="007A49BB">
        <w:t xml:space="preserve"> a Tarifu </w:t>
      </w:r>
      <w:r w:rsidR="003E520F" w:rsidRPr="007A49BB">
        <w:t>VDV</w:t>
      </w:r>
      <w:r w:rsidRPr="007A49BB">
        <w:t xml:space="preserve"> a tyto Dopravci zašle spolu s výzvou k jejich vyhlášení v dostatečném předstihu před plánovaným datem účinnosti jejich změn. Dopravce má povinnost na základě výzvy Objednatele</w:t>
      </w:r>
      <w:r w:rsidR="00422AAF">
        <w:t xml:space="preserve"> </w:t>
      </w:r>
      <w:r w:rsidRPr="007A49BB">
        <w:t xml:space="preserve">vždy vyhlásit aktuální Smluvní přepravní podmínky </w:t>
      </w:r>
      <w:r w:rsidR="003E520F" w:rsidRPr="007A49BB">
        <w:t>VDV</w:t>
      </w:r>
      <w:r w:rsidRPr="007A49BB">
        <w:t xml:space="preserve"> a Tarif </w:t>
      </w:r>
      <w:r w:rsidR="003E520F" w:rsidRPr="007A49BB">
        <w:t>VDV</w:t>
      </w:r>
      <w:r w:rsidRPr="007A49BB">
        <w:t xml:space="preserve">, a to ke dni účinnosti jejich změny, způsobem stanoveným příslušným právním předpisem. Dopravce je dále povinen umístit v každém Vozidle, jímž zajišťuje Závazek veřejné služby, do informačních vitrín určených pro vyvěšování informačních a propagačních materiálů </w:t>
      </w:r>
      <w:r w:rsidR="00312596" w:rsidRPr="007A49BB">
        <w:t xml:space="preserve">VDV </w:t>
      </w:r>
      <w:r w:rsidRPr="007A49BB">
        <w:t xml:space="preserve">výtah ze Smluvních přepravních podmínek </w:t>
      </w:r>
      <w:r w:rsidR="003E520F" w:rsidRPr="007A49BB">
        <w:t>VDV</w:t>
      </w:r>
      <w:r w:rsidRPr="007A49BB">
        <w:t xml:space="preserve"> a výtah z Tarifu </w:t>
      </w:r>
      <w:r w:rsidR="003E520F" w:rsidRPr="007A49BB">
        <w:t>VDV</w:t>
      </w:r>
      <w:r w:rsidRPr="007A49BB">
        <w:t xml:space="preserve"> včetně odpovídajících sankcí. V případě požadavku Objednatele ve vybraných přepravních relacích na vyhlášení Jiného tarifu má Dopravce rovněž povinnost tento tarif vyhlásit.</w:t>
      </w:r>
    </w:p>
    <w:p w14:paraId="39C6789C" w14:textId="599B7C56" w:rsidR="000031BF" w:rsidRPr="007A49BB" w:rsidRDefault="000031BF" w:rsidP="006B37D0">
      <w:pPr>
        <w:pStyle w:val="Clanek11"/>
        <w:widowControl/>
        <w:tabs>
          <w:tab w:val="clear" w:pos="1180"/>
        </w:tabs>
        <w:ind w:left="0" w:hanging="709"/>
      </w:pPr>
      <w:bookmarkStart w:id="70" w:name="_Ref274705202"/>
      <w:r w:rsidRPr="007A49BB">
        <w:t xml:space="preserve">Další povinnosti Dopravce týkající se zajištění dopravy na Autobusových linkách, tj. zajištění Závazku veřejné služby, jsou podrobně stanoveny v Technických a provozních standardech </w:t>
      </w:r>
      <w:r w:rsidR="003E520F" w:rsidRPr="007A49BB">
        <w:t>VDV</w:t>
      </w:r>
      <w:r w:rsidRPr="007A49BB">
        <w:t xml:space="preserve">, v dokumentu Garance návazností </w:t>
      </w:r>
      <w:r w:rsidR="003E520F" w:rsidRPr="007A49BB">
        <w:t>VDV</w:t>
      </w:r>
      <w:r w:rsidRPr="007A49BB">
        <w:t xml:space="preserve"> a v dalších přílohách a dokumentech, na něž tato Smlouva odkazuje.</w:t>
      </w:r>
      <w:bookmarkEnd w:id="70"/>
    </w:p>
    <w:p w14:paraId="0E0DD177" w14:textId="23966E96" w:rsidR="000031BF" w:rsidRDefault="000031BF" w:rsidP="006B37D0">
      <w:pPr>
        <w:pStyle w:val="Clanek11"/>
        <w:widowControl/>
        <w:tabs>
          <w:tab w:val="clear" w:pos="1180"/>
        </w:tabs>
        <w:ind w:left="0" w:hanging="709"/>
      </w:pPr>
      <w:bookmarkStart w:id="71" w:name="_Ref52871441"/>
      <w:r w:rsidRPr="007A49BB">
        <w:t xml:space="preserve">Dopravce je povinen dodržovat Pravidla technologických postupů, organizačního a technického zabezpečení provozu. </w:t>
      </w:r>
      <w:r w:rsidRPr="0065423A">
        <w:t>Dopravce na výzvu Objednatele předloží vyžádané doklady prokazující splnění povinností vyplývajících z Pravidel technologických postupů, organizačního a technického zabezpečení provozu. V případě</w:t>
      </w:r>
      <w:r w:rsidRPr="007A49BB">
        <w:t xml:space="preserve">, že předložené doklady nebudou jasně prokazovat splnění povinností vyplývajících </w:t>
      </w:r>
      <w:r w:rsidRPr="007A49BB">
        <w:lastRenderedPageBreak/>
        <w:t>z Pravidel technologických postupů, organizačního a technického zabezpečení provozu, má se za to, že Dopravce prokazovanou povinnost nesplnil.</w:t>
      </w:r>
      <w:bookmarkEnd w:id="71"/>
    </w:p>
    <w:p w14:paraId="5D1D2C6F" w14:textId="530861C1" w:rsidR="0050446F" w:rsidRDefault="0050446F" w:rsidP="006B37D0">
      <w:pPr>
        <w:pStyle w:val="Clanek11"/>
        <w:widowControl/>
        <w:tabs>
          <w:tab w:val="clear" w:pos="1180"/>
        </w:tabs>
        <w:ind w:left="0" w:hanging="709"/>
      </w:pPr>
      <w:bookmarkStart w:id="72" w:name="_Ref61419755"/>
      <w:bookmarkStart w:id="73" w:name="_Ref61419901"/>
      <w:r w:rsidRPr="0050446F">
        <w:t xml:space="preserve">Dopravce je povinen od Zahájení provozu a dále po dobu účinnosti této Smlouvy zajistit, aby v každém okamžiku splňoval </w:t>
      </w:r>
      <w:r w:rsidR="009903C6">
        <w:t>p</w:t>
      </w:r>
      <w:r w:rsidR="009903C6" w:rsidRPr="009903C6">
        <w:t xml:space="preserve">ožadavky na odbavovací zařízení </w:t>
      </w:r>
      <w:r w:rsidRPr="0050446F">
        <w:t xml:space="preserve">stanovené </w:t>
      </w:r>
      <w:r w:rsidR="003B4E0A">
        <w:t xml:space="preserve">v dokumentu </w:t>
      </w:r>
      <w:r w:rsidR="003B4E0A" w:rsidRPr="003B4E0A">
        <w:t>Požadavky na odbavovací zařízení dopravců</w:t>
      </w:r>
      <w:r w:rsidRPr="0050446F">
        <w:t>.</w:t>
      </w:r>
      <w:bookmarkEnd w:id="72"/>
      <w:r w:rsidR="00AA1402">
        <w:t xml:space="preserve"> </w:t>
      </w:r>
      <w:r w:rsidR="00AA1402" w:rsidRPr="00AA1402">
        <w:t>V případě nesplnění povinnosti</w:t>
      </w:r>
      <w:r w:rsidR="00AA1402">
        <w:t xml:space="preserve"> dle předchozí věty</w:t>
      </w:r>
      <w:r w:rsidR="00AA1402" w:rsidRPr="00AA1402">
        <w:t xml:space="preserve"> zašle Objednatel Dopravci výzvu ke splnění povinnosti se stanovením náhradního termínu.</w:t>
      </w:r>
      <w:bookmarkEnd w:id="73"/>
    </w:p>
    <w:p w14:paraId="09A90B3D" w14:textId="039B0893" w:rsidR="007C61F3" w:rsidRDefault="007C61F3" w:rsidP="006B37D0">
      <w:pPr>
        <w:pStyle w:val="Clanek11"/>
        <w:widowControl/>
        <w:tabs>
          <w:tab w:val="clear" w:pos="1180"/>
        </w:tabs>
        <w:ind w:left="0" w:hanging="709"/>
      </w:pPr>
      <w:bookmarkStart w:id="74" w:name="_Ref38355082"/>
      <w:r w:rsidRPr="00017585">
        <w:t xml:space="preserve">Dopravce je povinen </w:t>
      </w:r>
      <w:r>
        <w:t xml:space="preserve">od Zahájení provozu a dále </w:t>
      </w:r>
      <w:r w:rsidRPr="00017585">
        <w:t xml:space="preserve">po dobu </w:t>
      </w:r>
      <w:r>
        <w:t>účinnosti</w:t>
      </w:r>
      <w:r w:rsidRPr="00017585">
        <w:t xml:space="preserve"> této Smlouvy zajistit, aby </w:t>
      </w:r>
      <w:r>
        <w:t>v každém okamžiku splňoval parametry z nabídky podané na Veřejnou zakázku stanovené v Příloze č. </w:t>
      </w:r>
      <w:r w:rsidR="00C66C33">
        <w:t xml:space="preserve">7 </w:t>
      </w:r>
      <w:r>
        <w:t>této Smlouvy.</w:t>
      </w:r>
      <w:bookmarkEnd w:id="74"/>
    </w:p>
    <w:p w14:paraId="5FE32657" w14:textId="7D4A0F6E" w:rsidR="00A55462" w:rsidRPr="000B6534" w:rsidRDefault="00A55462" w:rsidP="006B37D0">
      <w:pPr>
        <w:pStyle w:val="Clanek11"/>
        <w:widowControl/>
        <w:tabs>
          <w:tab w:val="clear" w:pos="1180"/>
        </w:tabs>
        <w:ind w:left="0" w:hanging="709"/>
      </w:pPr>
      <w:r>
        <w:t xml:space="preserve">V případě, že Objednatel v průběhu trvání této Smlouvy změní požadavky na odbavovací zařízení </w:t>
      </w:r>
      <w:r w:rsidRPr="0050446F">
        <w:t xml:space="preserve">stanovené </w:t>
      </w:r>
      <w:r w:rsidR="003B4E0A">
        <w:t xml:space="preserve">v dokumentu </w:t>
      </w:r>
      <w:r w:rsidR="003B4E0A" w:rsidRPr="003B4E0A">
        <w:t>Požadavky na odbavovací zařízení dopravců</w:t>
      </w:r>
      <w:r>
        <w:t>,</w:t>
      </w:r>
      <w:r>
        <w:rPr>
          <w:spacing w:val="-1"/>
        </w:rPr>
        <w:t xml:space="preserve"> </w:t>
      </w:r>
      <w:r w:rsidRPr="004A4881">
        <w:rPr>
          <w:spacing w:val="-1"/>
        </w:rPr>
        <w:t>má Dopravce nárok na úhradu účelně vynaložených a</w:t>
      </w:r>
      <w:r>
        <w:rPr>
          <w:spacing w:val="-1"/>
        </w:rPr>
        <w:t> </w:t>
      </w:r>
      <w:r w:rsidRPr="004A4881">
        <w:rPr>
          <w:spacing w:val="-1"/>
        </w:rPr>
        <w:t>Objednatelem předem písemně schválených nákladů souvisejících s</w:t>
      </w:r>
      <w:r>
        <w:rPr>
          <w:spacing w:val="-1"/>
        </w:rPr>
        <w:t> touto změnou</w:t>
      </w:r>
      <w:r w:rsidRPr="004A4881">
        <w:rPr>
          <w:spacing w:val="-1"/>
        </w:rPr>
        <w:t>, nedohodne</w:t>
      </w:r>
      <w:r w:rsidRPr="004A4881">
        <w:rPr>
          <w:spacing w:val="-1"/>
        </w:rPr>
        <w:noBreakHyphen/>
        <w:t>li se Objednatel s Dopravcem jinak.</w:t>
      </w:r>
    </w:p>
    <w:p w14:paraId="1D3EF9CE" w14:textId="039FA96F" w:rsidR="000B6534" w:rsidRPr="007A49BB" w:rsidRDefault="00A54CA6" w:rsidP="006B37D0">
      <w:pPr>
        <w:pStyle w:val="Clanek11"/>
        <w:widowControl/>
        <w:tabs>
          <w:tab w:val="clear" w:pos="1180"/>
        </w:tabs>
        <w:ind w:left="0" w:hanging="709"/>
      </w:pPr>
      <w:r w:rsidRPr="00A54CA6">
        <w:t>Dopravce je povinen v případě vybraných Linek přesahujících na území sousedních krajů dodržovat při poskytování veřejných služeb v přepravě cestujících ve veřejné linkové dopravě na území těchto sousedních krajů základní povinnosti plynoucí z integrovaného dopravního systému těchto sousedních krajů a respektovat v rámci integrovaného systému sousedního kraje určenou osobu koordinátora.</w:t>
      </w:r>
    </w:p>
    <w:p w14:paraId="507FB04D"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Společná ustanovení k právům a povinnostem Stran</w:t>
      </w:r>
    </w:p>
    <w:p w14:paraId="5BCE3A04" w14:textId="3776CC75" w:rsidR="000031BF" w:rsidRPr="007A49BB" w:rsidRDefault="000031BF" w:rsidP="006128D1">
      <w:pPr>
        <w:pStyle w:val="Clanek11"/>
        <w:widowControl/>
        <w:tabs>
          <w:tab w:val="clear" w:pos="1180"/>
        </w:tabs>
        <w:ind w:left="0" w:hanging="709"/>
      </w:pPr>
      <w:r w:rsidRPr="007A49BB">
        <w:t>Dopravce je povinen po dobu účinnosti této Smlouvy mít platnou licenci, respektive povolení k provozu mezinárodní linky na provoz jím provozovaných Autobusových linek.</w:t>
      </w:r>
    </w:p>
    <w:p w14:paraId="1194988D" w14:textId="711FE64F" w:rsidR="000031BF" w:rsidRPr="007A49BB" w:rsidRDefault="000031BF" w:rsidP="006128D1">
      <w:pPr>
        <w:pStyle w:val="Clanek11"/>
        <w:widowControl/>
        <w:tabs>
          <w:tab w:val="clear" w:pos="1180"/>
        </w:tabs>
        <w:ind w:left="0" w:hanging="709"/>
      </w:pPr>
      <w:r w:rsidRPr="007A49BB">
        <w:t>Informace získané při plnění povinností dle této Smlouvy a</w:t>
      </w:r>
      <w:r w:rsidR="000E116E" w:rsidRPr="007A49BB">
        <w:t> </w:t>
      </w:r>
      <w:r w:rsidRPr="007A49BB">
        <w:t>v souvislosti s ní se nepovažují za předmět obchodního tajemství a Objednatel je tak oprávněn je v</w:t>
      </w:r>
      <w:r w:rsidR="000E116E" w:rsidRPr="007A49BB">
        <w:t> </w:t>
      </w:r>
      <w:r w:rsidRPr="007A49BB">
        <w:t>rozsahu stanoveném příslušnými právními předpisy (např. dle zákona č. 106/1999 Sb., o</w:t>
      </w:r>
      <w:r w:rsidR="000E116E" w:rsidRPr="007A49BB">
        <w:t> </w:t>
      </w:r>
      <w:r w:rsidRPr="007A49BB">
        <w:t>svobodném přístupu k informacím, ve znění pozdějších předpisů) sdělit třetím osobám. Takové poskytnutí informací není porušením obchodního tajemství ani důvěrnosti informací.</w:t>
      </w:r>
    </w:p>
    <w:p w14:paraId="0CAD1EAF" w14:textId="4BD95AC6" w:rsidR="000031BF" w:rsidRDefault="00D93DD6" w:rsidP="00BF5E82">
      <w:pPr>
        <w:pStyle w:val="Clanek11"/>
        <w:widowControl/>
        <w:tabs>
          <w:tab w:val="clear" w:pos="1180"/>
        </w:tabs>
        <w:ind w:left="0" w:hanging="709"/>
      </w:pPr>
      <w:r w:rsidRPr="00D93DD6">
        <w:t xml:space="preserve">Dopravce je povinen umožnit Objednateli kdykoliv na vyžádání provést kontrolu veškerých dat potřebných pro posouzení správnosti údajů vykazovaných Dopravcem dle této Smlouvy. Dopravce je rovněž povinen kdykoliv na vyžádání umožnit Objednateli kontrolu plnění jakýchkoliv povinností Dopravce dle této Smlouvy nebo skutečnosti, zda Dopravce splňuje veškeré zákonné požadavky pro provozování veřejné </w:t>
      </w:r>
      <w:r>
        <w:t>linkové dopravy</w:t>
      </w:r>
      <w:r w:rsidRPr="00D93DD6">
        <w:t>. Objednatel před provedením kontroly zašle Dopravci s dostatečným časovým předstihem písemné oznámení o kontrole se specifikací jejího rozsahu a</w:t>
      </w:r>
      <w:r w:rsidR="009204A9">
        <w:t> </w:t>
      </w:r>
      <w:r w:rsidRPr="00D93DD6">
        <w:t>případně potřebné součinnosti ze strany Dopravce, a zároveň po ukončení kontroly předá Dopravci protokol o provedení kontroly s uvedením kontrolních zjištění.</w:t>
      </w:r>
    </w:p>
    <w:p w14:paraId="02BCDF17" w14:textId="55C261BC" w:rsidR="00D93DD6" w:rsidRDefault="00D93DD6" w:rsidP="00BF5E82">
      <w:pPr>
        <w:pStyle w:val="Clanek11"/>
        <w:widowControl/>
        <w:tabs>
          <w:tab w:val="clear" w:pos="1180"/>
        </w:tabs>
        <w:ind w:left="0" w:hanging="709"/>
      </w:pPr>
      <w:bookmarkStart w:id="75" w:name="_Ref40897235"/>
      <w:r w:rsidRPr="00D93DD6">
        <w:t>Při kontrolách je Dopravce povinen poskytnout Objednateli veškerou požadovanou součinnost, zejména poskytnout Objednateli veškeré vyžádané dokumenty relevantní pro plnění této Smlouvy včetně výročních zpráv, účetních závěrek a jiných účetních dokladů, zpřístupnit objekty a dopravní prostředky používané k plnění této Smlouvy a zajistit přítomnost vedoucích zaměstnanců či členů orgánů Dopravce na jednáních, která budou v rámci kontroly Objednatelem požadována. Objednatel je povinen provádět kontroly způsobem, který nebude nad přiměřenou míru zatěžovat běžný provoz Dopravce.</w:t>
      </w:r>
      <w:bookmarkEnd w:id="75"/>
    </w:p>
    <w:p w14:paraId="1D2C4CBB" w14:textId="0DE83534" w:rsidR="00D93DD6" w:rsidRPr="007A49BB" w:rsidRDefault="00D93DD6" w:rsidP="00BF5E82">
      <w:pPr>
        <w:pStyle w:val="Clanek11"/>
        <w:widowControl/>
        <w:tabs>
          <w:tab w:val="clear" w:pos="1180"/>
        </w:tabs>
        <w:ind w:left="0" w:hanging="709"/>
      </w:pPr>
      <w:r w:rsidRPr="00D93DD6">
        <w:t>Objednatel je oprávněn pověřit provedením jakékoliv kontroly</w:t>
      </w:r>
      <w:r w:rsidR="007E5883">
        <w:t>,</w:t>
      </w:r>
      <w:r w:rsidRPr="00D93DD6">
        <w:t xml:space="preserve"> vyjednáváním jakýchkoliv podmínek</w:t>
      </w:r>
      <w:r w:rsidR="007E5883">
        <w:t xml:space="preserve"> či</w:t>
      </w:r>
      <w:r w:rsidR="007E5883" w:rsidRPr="007E5883">
        <w:t xml:space="preserve"> </w:t>
      </w:r>
      <w:r w:rsidR="007E5883">
        <w:t>provedením jakékoli jiné činnosti</w:t>
      </w:r>
      <w:r w:rsidR="007E5883" w:rsidRPr="00BE67A9">
        <w:t xml:space="preserve"> vyplývající </w:t>
      </w:r>
      <w:r w:rsidR="007E5883">
        <w:t>z</w:t>
      </w:r>
      <w:r w:rsidR="007E5883" w:rsidRPr="00BE67A9">
        <w:t xml:space="preserve"> této Smlouvy</w:t>
      </w:r>
      <w:r w:rsidRPr="00D93DD6">
        <w:t xml:space="preserve"> </w:t>
      </w:r>
      <w:r w:rsidR="007E5883">
        <w:t>Pověřenou osobu</w:t>
      </w:r>
      <w:r w:rsidRPr="00D93DD6">
        <w:t xml:space="preserve">. Dopravce je povinen poskytnout Pověřené osobě stejnou součinnost, jakou by byl jinak povinen poskytnout Objednateli. </w:t>
      </w:r>
      <w:r w:rsidR="000573E9">
        <w:t>P</w:t>
      </w:r>
      <w:r w:rsidR="006428CE">
        <w:t xml:space="preserve">okud Dopravce splní povinnost Pověřené osobě, splnil povinnost Objednateli. </w:t>
      </w:r>
      <w:r w:rsidRPr="00D93DD6">
        <w:t xml:space="preserve">Objednatel odpovídá Dopravci za porušení povinností dle této Smlouvy </w:t>
      </w:r>
      <w:r w:rsidR="007E5883">
        <w:t>Pověřenou osobou</w:t>
      </w:r>
      <w:r w:rsidRPr="00D93DD6">
        <w:t xml:space="preserve"> stejně, jako kdyby porušil tuto </w:t>
      </w:r>
      <w:r w:rsidRPr="00D93DD6">
        <w:lastRenderedPageBreak/>
        <w:t xml:space="preserve">Smlouvu sám. Objednatel je povinen zajistit, aby </w:t>
      </w:r>
      <w:r w:rsidR="000573E9" w:rsidRPr="00D93DD6">
        <w:t>Pověřen</w:t>
      </w:r>
      <w:r w:rsidR="000573E9">
        <w:t>á</w:t>
      </w:r>
      <w:r w:rsidR="000573E9" w:rsidRPr="00D93DD6">
        <w:t xml:space="preserve"> osob</w:t>
      </w:r>
      <w:r w:rsidR="000573E9">
        <w:t>a</w:t>
      </w:r>
      <w:r w:rsidR="000573E9" w:rsidRPr="00D93DD6">
        <w:t xml:space="preserve"> </w:t>
      </w:r>
      <w:r w:rsidRPr="00D93DD6">
        <w:t>zachovával</w:t>
      </w:r>
      <w:r w:rsidR="000573E9">
        <w:t>a</w:t>
      </w:r>
      <w:r w:rsidRPr="00D93DD6">
        <w:t xml:space="preserve"> mlčenlivost ohledně skutečností zjištěných při kontrole a tyto skutečnosti </w:t>
      </w:r>
      <w:r w:rsidR="000573E9" w:rsidRPr="00D93DD6">
        <w:t>sděloval</w:t>
      </w:r>
      <w:r w:rsidR="000573E9">
        <w:t>a</w:t>
      </w:r>
      <w:r w:rsidR="000573E9" w:rsidRPr="00D93DD6">
        <w:t xml:space="preserve"> </w:t>
      </w:r>
      <w:r w:rsidRPr="00D93DD6">
        <w:t xml:space="preserve">pouze Objednateli, ledaže povinnost mlčenlivosti vyplývá pro </w:t>
      </w:r>
      <w:r w:rsidR="000573E9">
        <w:t>Pověřenou osobu</w:t>
      </w:r>
      <w:r w:rsidRPr="00D93DD6">
        <w:t xml:space="preserve"> z právních předpisů.</w:t>
      </w:r>
    </w:p>
    <w:p w14:paraId="687EE1A9" w14:textId="088E4813" w:rsidR="000031BF" w:rsidRDefault="000031BF" w:rsidP="006128D1">
      <w:pPr>
        <w:pStyle w:val="Clanek11"/>
        <w:widowControl/>
        <w:tabs>
          <w:tab w:val="clear" w:pos="1180"/>
        </w:tabs>
        <w:ind w:left="0" w:hanging="709"/>
      </w:pPr>
      <w:bookmarkStart w:id="76" w:name="_Ref52871450"/>
      <w:r w:rsidRPr="007A49BB">
        <w:t>Dopravce je oprávněn poskytovat služby dle této Smlouvy též prostřednictvím poddodavatelů</w:t>
      </w:r>
      <w:r w:rsidR="00E42586">
        <w:t xml:space="preserve">, nejvýše však v rozsahu </w:t>
      </w:r>
      <w:r w:rsidR="00394A1F">
        <w:t>49</w:t>
      </w:r>
      <w:r w:rsidR="00E42586">
        <w:t xml:space="preserve"> % km dle Jízdních řádů</w:t>
      </w:r>
      <w:r w:rsidR="005B6748">
        <w:t xml:space="preserve"> za Dopravní rok</w:t>
      </w:r>
      <w:r w:rsidRPr="007A49BB">
        <w:t>. Za plnění povinností prostřednictvím poddodavatele však odpovídá stejně, jako by služby podle této Smlouvy poskytoval sám.</w:t>
      </w:r>
      <w:bookmarkStart w:id="77" w:name="_Ref274700062"/>
      <w:bookmarkEnd w:id="76"/>
    </w:p>
    <w:p w14:paraId="4D10AA5C" w14:textId="03E6EF3F" w:rsidR="00167B05" w:rsidRPr="007A49BB" w:rsidRDefault="00167B05" w:rsidP="00167B05">
      <w:pPr>
        <w:pStyle w:val="Clanek11"/>
        <w:widowControl/>
        <w:tabs>
          <w:tab w:val="clear" w:pos="1180"/>
        </w:tabs>
        <w:ind w:left="0" w:hanging="709"/>
      </w:pPr>
      <w:r w:rsidRPr="00167B05">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p>
    <w:p w14:paraId="3A8E83C3" w14:textId="4DD88C99"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Doba plnění závazku</w:t>
      </w:r>
      <w:bookmarkEnd w:id="77"/>
      <w:r w:rsidRPr="007A49BB">
        <w:rPr>
          <w:rFonts w:asciiTheme="minorHAnsi" w:hAnsiTheme="minorHAnsi" w:cstheme="minorHAnsi"/>
          <w:szCs w:val="22"/>
        </w:rPr>
        <w:t xml:space="preserve"> A UKONČENÍ SMLOUVY</w:t>
      </w:r>
    </w:p>
    <w:p w14:paraId="236CE444" w14:textId="636B1708" w:rsidR="000031BF" w:rsidRPr="007A49BB" w:rsidRDefault="000031BF" w:rsidP="006B37D0">
      <w:pPr>
        <w:pStyle w:val="Clanek11"/>
        <w:widowControl/>
        <w:tabs>
          <w:tab w:val="clear" w:pos="1180"/>
        </w:tabs>
        <w:ind w:left="0" w:hanging="709"/>
      </w:pPr>
      <w:bookmarkStart w:id="78" w:name="_Ref274700075"/>
      <w:r w:rsidRPr="007A49BB">
        <w:t xml:space="preserve">Závazek veřejné služby dle této Smlouvy se Dopravce zavazuje plnit po dobu </w:t>
      </w:r>
      <w:r w:rsidR="008227FA" w:rsidRPr="007A49BB">
        <w:t xml:space="preserve">od Zahájení provozu do </w:t>
      </w:r>
      <w:r w:rsidR="008227FA" w:rsidRPr="0056078A">
        <w:t>dne předcházejícího dni celostátní změny Jízdních řádů dle §</w:t>
      </w:r>
      <w:r w:rsidR="008227FA" w:rsidRPr="00F521AB">
        <w:t> 17 odst.</w:t>
      </w:r>
      <w:r w:rsidR="008227FA" w:rsidRPr="0056078A">
        <w:t> </w:t>
      </w:r>
      <w:r w:rsidR="008227FA" w:rsidRPr="00F521AB">
        <w:t xml:space="preserve">2 </w:t>
      </w:r>
      <w:r w:rsidR="008227FA" w:rsidRPr="0056078A">
        <w:t>Zákona o silniční dopravě, která se svým pořadím v příslušném kalendářním roce shoduje s pořadím celostátní změny Jízdních řádů dle §</w:t>
      </w:r>
      <w:r w:rsidR="008227FA" w:rsidRPr="00F521AB">
        <w:t> 17 odst.</w:t>
      </w:r>
      <w:r w:rsidR="008227FA" w:rsidRPr="0056078A">
        <w:t> </w:t>
      </w:r>
      <w:r w:rsidR="008227FA" w:rsidRPr="00F521AB">
        <w:t xml:space="preserve">2 </w:t>
      </w:r>
      <w:r w:rsidR="008227FA" w:rsidRPr="0056078A">
        <w:t>Zákona o silniční dopravě, v níž došlo k Zahájení provozu, který nastane v desátém kalendářním roce následujícím po kalendářním roce, v němž došlo k Zahájení provozu</w:t>
      </w:r>
      <w:r w:rsidRPr="007A49BB">
        <w:t>. Povinnosti vyplývající z této Smlouvy, jež je nutno splnit již před Zahájením provozu, je Dopravce povinen plnit již ode dne stanoveného v této Smlouvě a není-li takový den konkrétně touto Smlouvou stanoven, již ode dne platnosti této Smlouvy.</w:t>
      </w:r>
      <w:bookmarkEnd w:id="78"/>
    </w:p>
    <w:p w14:paraId="2E3F92A3" w14:textId="77777777" w:rsidR="000031BF" w:rsidRPr="007A49BB" w:rsidRDefault="000031BF" w:rsidP="006128D1">
      <w:pPr>
        <w:pStyle w:val="Clanek11"/>
        <w:widowControl/>
        <w:tabs>
          <w:tab w:val="clear" w:pos="1180"/>
        </w:tabs>
        <w:ind w:left="0" w:hanging="709"/>
      </w:pPr>
      <w:r w:rsidRPr="007A49BB">
        <w:t>Tato Smlouva končí:</w:t>
      </w:r>
    </w:p>
    <w:p w14:paraId="57E9387A" w14:textId="4FA765F3"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doby stanovené v</w:t>
      </w:r>
      <w:r w:rsidR="002351DC" w:rsidRPr="007A49BB">
        <w:rPr>
          <w:rFonts w:asciiTheme="minorHAnsi" w:hAnsiTheme="minorHAnsi" w:cstheme="minorHAnsi"/>
          <w:szCs w:val="22"/>
        </w:rPr>
        <w:t> </w:t>
      </w:r>
      <w:r w:rsidRPr="007A49BB">
        <w:rPr>
          <w:rFonts w:asciiTheme="minorHAnsi" w:hAnsiTheme="minorHAnsi" w:cstheme="minorHAnsi"/>
          <w:szCs w:val="22"/>
        </w:rPr>
        <w:t>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_Ref274700075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12.1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w:t>
      </w:r>
    </w:p>
    <w:p w14:paraId="2928822E" w14:textId="0034DDAA"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písemnou dohodou obou </w:t>
      </w:r>
      <w:r w:rsidR="00BE7DE1">
        <w:rPr>
          <w:rFonts w:asciiTheme="minorHAnsi" w:hAnsiTheme="minorHAnsi" w:cstheme="minorHAnsi"/>
          <w:szCs w:val="22"/>
        </w:rPr>
        <w:t>S</w:t>
      </w:r>
      <w:r w:rsidRPr="007A49BB">
        <w:rPr>
          <w:rFonts w:asciiTheme="minorHAnsi" w:hAnsiTheme="minorHAnsi" w:cstheme="minorHAnsi"/>
          <w:szCs w:val="22"/>
        </w:rPr>
        <w:t>tran;</w:t>
      </w:r>
    </w:p>
    <w:p w14:paraId="1216DABB" w14:textId="072860A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výpovědní doby v případě uplatnění výpovědi některou ze Stran;</w:t>
      </w:r>
    </w:p>
    <w:p w14:paraId="11D1FE5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okamžikem, kdy bude Dopravci pro neplnění stanovených povinností odejmuto oprávnění k podnikání (koncese opravňující Dopravce k provozování veřejné linkové dopravy), či všechny licence k provozování vnitrostátní veřejné linkové dopravy a současně všechna povolení k provozu mezinárodních autobusových linek, potřebné pro provozování veřejné linkové dopravy pro plnění závazků dle této Smlouvy;</w:t>
      </w:r>
    </w:p>
    <w:p w14:paraId="7A608DA6" w14:textId="48245353" w:rsidR="000031BF" w:rsidRPr="00AD2A06" w:rsidRDefault="000031BF" w:rsidP="00AD2A06">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odstoupením od této Smlouvy některou ze Stran</w:t>
      </w:r>
      <w:r w:rsidRPr="00AD2A06">
        <w:rPr>
          <w:rFonts w:asciiTheme="minorHAnsi" w:hAnsiTheme="minorHAnsi" w:cstheme="minorHAnsi"/>
          <w:szCs w:val="22"/>
        </w:rPr>
        <w:t>.</w:t>
      </w:r>
    </w:p>
    <w:p w14:paraId="65271FF3" w14:textId="3310D2B8" w:rsidR="000031BF" w:rsidRPr="007A49BB" w:rsidRDefault="000031BF" w:rsidP="006B37D0">
      <w:pPr>
        <w:pStyle w:val="Clanek11"/>
        <w:widowControl/>
        <w:tabs>
          <w:tab w:val="clear" w:pos="1180"/>
        </w:tabs>
        <w:ind w:left="0" w:hanging="709"/>
      </w:pPr>
      <w:bookmarkStart w:id="79" w:name="_Ref52871460"/>
      <w:r w:rsidRPr="007A49BB">
        <w:t xml:space="preserve">Dopravce je povinen po dobu trvání </w:t>
      </w:r>
      <w:r w:rsidR="00BE7DE1">
        <w:t xml:space="preserve">této </w:t>
      </w:r>
      <w:r w:rsidRPr="007A49BB">
        <w:t xml:space="preserve">Smlouvy disponovat veškerými oprávněními, která jsou v kterémkoli okamžiku trvání </w:t>
      </w:r>
      <w:r w:rsidR="00BE7DE1">
        <w:t xml:space="preserve">této </w:t>
      </w:r>
      <w:r w:rsidRPr="007A49BB">
        <w:t xml:space="preserve">Smlouvy potřebná pro provozování veřejné linkové dopravy dle této </w:t>
      </w:r>
      <w:r w:rsidR="00BE7DE1">
        <w:t>S</w:t>
      </w:r>
      <w:r w:rsidRPr="007A49BB">
        <w:t>mlouvy.</w:t>
      </w:r>
      <w:bookmarkEnd w:id="79"/>
    </w:p>
    <w:p w14:paraId="290196DA" w14:textId="2617BB92" w:rsidR="000031BF" w:rsidRPr="007A49BB" w:rsidRDefault="000031BF" w:rsidP="006B37D0">
      <w:pPr>
        <w:pStyle w:val="Clanek11"/>
        <w:widowControl/>
        <w:tabs>
          <w:tab w:val="clear" w:pos="1180"/>
        </w:tabs>
        <w:ind w:left="0" w:hanging="709"/>
      </w:pPr>
      <w:bookmarkStart w:id="80" w:name="_Ref15231440"/>
      <w:r w:rsidRPr="007A49BB">
        <w:t xml:space="preserve">Kterákoliv ze </w:t>
      </w:r>
      <w:r w:rsidR="00BE7DE1">
        <w:t>S</w:t>
      </w:r>
      <w:r w:rsidRPr="007A49BB">
        <w:t xml:space="preserve">tran může </w:t>
      </w:r>
      <w:r w:rsidR="00BE7DE1">
        <w:t xml:space="preserve">tuto </w:t>
      </w:r>
      <w:r w:rsidRPr="007A49BB">
        <w:t>Smlouvu písemně vypovědět, a to i bez uvedení důvodu. Výpovědní lhůta činí 30</w:t>
      </w:r>
      <w:r w:rsidR="00664CFA">
        <w:t xml:space="preserve"> měsíců</w:t>
      </w:r>
      <w:r w:rsidRPr="007A49BB">
        <w:t xml:space="preserve"> a začíná běžet od prvního dne měsíce následujícího po měsíci, v němž byla výpověď doručena druhé </w:t>
      </w:r>
      <w:r w:rsidR="00BE7DE1">
        <w:t>S</w:t>
      </w:r>
      <w:r w:rsidRPr="007A49BB">
        <w:t>traně.</w:t>
      </w:r>
      <w:bookmarkEnd w:id="80"/>
    </w:p>
    <w:p w14:paraId="3D05006A" w14:textId="4954B82E" w:rsidR="000031BF" w:rsidRPr="007A49BB" w:rsidRDefault="000031BF" w:rsidP="006B37D0">
      <w:pPr>
        <w:pStyle w:val="Clanek11"/>
        <w:widowControl/>
        <w:tabs>
          <w:tab w:val="clear" w:pos="1180"/>
        </w:tabs>
        <w:ind w:left="0" w:hanging="709"/>
      </w:pPr>
      <w:bookmarkStart w:id="81" w:name="_Ref279968407"/>
      <w:r w:rsidRPr="007A49BB">
        <w:t>Objednatel je dále oprávněn vypovědět tuto Smlouvu pouze v následujících případech:</w:t>
      </w:r>
      <w:bookmarkEnd w:id="81"/>
    </w:p>
    <w:p w14:paraId="03EDA679" w14:textId="267B99E6"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povinností Dopravce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_Ref276469345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_Ref274704069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_Ref274704720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7.3</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00327D6F"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_Ref274704816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ledaže Dopravce prokáže, že porušení povinnosti či neplnění závazku bylo zapříčiněno okolnostmi vylučujícími odpovědnost ve smyslu § 2913 odst. 2 zákona č. 89/2012 Sb., občanský zákoník, ve znění pozdějších předpisů;</w:t>
      </w:r>
    </w:p>
    <w:p w14:paraId="4F1819C4" w14:textId="73BE1BBB"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lastRenderedPageBreak/>
        <w:t>v případě opakovaného porušení povinností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_Ref271621929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_Ref274700975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_Ref274703709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_Ref274703677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_Ref274704798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_Ref274705202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10.2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a/nebo 10.7 Smlouvy v průběhu šesti po sobě jdoucích měsících. Pro účely této Smlouvy se za opakované porušení povinností považuje porušení povinností v počtu alespoň </w:t>
      </w:r>
      <w:r w:rsidR="002C76EA" w:rsidRPr="007A49BB">
        <w:rPr>
          <w:rFonts w:asciiTheme="minorHAnsi" w:hAnsiTheme="minorHAnsi" w:cstheme="minorHAnsi"/>
          <w:szCs w:val="22"/>
        </w:rPr>
        <w:t>třikrát</w:t>
      </w:r>
      <w:r w:rsidRPr="007A49BB">
        <w:rPr>
          <w:rFonts w:asciiTheme="minorHAnsi" w:hAnsiTheme="minorHAnsi" w:cstheme="minorHAnsi"/>
          <w:szCs w:val="22"/>
        </w:rPr>
        <w:t>;</w:t>
      </w:r>
    </w:p>
    <w:p w14:paraId="6AA15BAD" w14:textId="1456486A"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povinnosti podle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_Ref274704137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_Ref271622606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6.5</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_Ref274657788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6.6</w:t>
      </w:r>
      <w:r w:rsidRPr="007A49BB">
        <w:rPr>
          <w:rFonts w:asciiTheme="minorHAnsi" w:hAnsiTheme="minorHAnsi" w:cstheme="minorHAnsi"/>
          <w:szCs w:val="22"/>
        </w:rPr>
        <w:fldChar w:fldCharType="end"/>
      </w:r>
      <w:r w:rsidR="000B546D">
        <w:rPr>
          <w:rFonts w:asciiTheme="minorHAnsi" w:hAnsiTheme="minorHAnsi" w:cstheme="minorHAnsi"/>
          <w:szCs w:val="22"/>
        </w:rPr>
        <w:t xml:space="preserve"> </w:t>
      </w:r>
      <w:r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_Ref271622614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_Ref277573518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pokud Dopravce povinnost nesplnil ani v dodatečně stanoveném termínu;</w:t>
      </w:r>
    </w:p>
    <w:p w14:paraId="4B46F621" w14:textId="7218413C"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bude-li (i) na návrh Dopravce zahájeno insolvenční řízení podle zákona č. 182/2006 Sb., o</w:t>
      </w:r>
      <w:r w:rsidR="00857465" w:rsidRPr="007A49BB">
        <w:rPr>
          <w:rFonts w:asciiTheme="minorHAnsi" w:hAnsiTheme="minorHAnsi" w:cstheme="minorHAnsi"/>
          <w:szCs w:val="22"/>
        </w:rPr>
        <w:t> </w:t>
      </w:r>
      <w:r w:rsidRPr="007A49BB">
        <w:rPr>
          <w:rFonts w:asciiTheme="minorHAnsi" w:hAnsiTheme="minorHAnsi" w:cstheme="minorHAnsi"/>
          <w:szCs w:val="22"/>
        </w:rPr>
        <w:t>úpadku a způsobech jeho řešení (insolvenční zákon), ve znění pozdějších předpisů, jehož předmětem bude úpadek nebo hrozící úpadek Dopravce; nebo (</w:t>
      </w:r>
      <w:proofErr w:type="spellStart"/>
      <w:r w:rsidRPr="007A49BB">
        <w:rPr>
          <w:rFonts w:asciiTheme="minorHAnsi" w:hAnsiTheme="minorHAnsi" w:cstheme="minorHAnsi"/>
          <w:szCs w:val="22"/>
        </w:rPr>
        <w:t>ii</w:t>
      </w:r>
      <w:proofErr w:type="spellEnd"/>
      <w:r w:rsidRPr="007A49BB">
        <w:rPr>
          <w:rFonts w:asciiTheme="minorHAnsi" w:hAnsiTheme="minorHAnsi" w:cstheme="minorHAnsi"/>
          <w:szCs w:val="22"/>
        </w:rPr>
        <w:t>) zahájeno insolvenční řízení podle insolvenčního zákona, jehož předmětem bude úpadek nebo hrozící úpadek Dopravce a</w:t>
      </w:r>
      <w:r w:rsidR="002C57EF" w:rsidRPr="007A49BB">
        <w:rPr>
          <w:rFonts w:asciiTheme="minorHAnsi" w:hAnsiTheme="minorHAnsi" w:cstheme="minorHAnsi"/>
          <w:szCs w:val="22"/>
        </w:rPr>
        <w:t> </w:t>
      </w:r>
      <w:r w:rsidRPr="007A49BB">
        <w:rPr>
          <w:rFonts w:asciiTheme="minorHAnsi" w:hAnsiTheme="minorHAnsi" w:cstheme="minorHAnsi"/>
          <w:szCs w:val="22"/>
        </w:rPr>
        <w:t>současně bude-li insolvenčním soudem vydáno rozhodnutí o úpadku Dopravce, nebo (</w:t>
      </w:r>
      <w:proofErr w:type="spellStart"/>
      <w:r w:rsidRPr="007A49BB">
        <w:rPr>
          <w:rFonts w:asciiTheme="minorHAnsi" w:hAnsiTheme="minorHAnsi" w:cstheme="minorHAnsi"/>
          <w:szCs w:val="22"/>
        </w:rPr>
        <w:t>iii</w:t>
      </w:r>
      <w:proofErr w:type="spellEnd"/>
      <w:r w:rsidRPr="007A49BB">
        <w:rPr>
          <w:rFonts w:asciiTheme="minorHAnsi" w:hAnsiTheme="minorHAnsi" w:cstheme="minorHAnsi"/>
          <w:szCs w:val="22"/>
        </w:rPr>
        <w:t>)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7C5D3A9C" w14:textId="1645B676" w:rsidR="000031BF" w:rsidRPr="007A49BB" w:rsidRDefault="000031BF" w:rsidP="006B37D0">
      <w:pPr>
        <w:pStyle w:val="Clanek11"/>
        <w:widowControl/>
        <w:tabs>
          <w:tab w:val="clear" w:pos="1180"/>
        </w:tabs>
        <w:ind w:left="0" w:hanging="709"/>
      </w:pPr>
      <w:bookmarkStart w:id="82" w:name="_Ref280183951"/>
      <w:r w:rsidRPr="007A49BB">
        <w:t xml:space="preserve">Výpovědní doba v případě výpovědi </w:t>
      </w:r>
      <w:r w:rsidR="00BE7DE1">
        <w:t xml:space="preserve">této </w:t>
      </w:r>
      <w:r w:rsidRPr="007A49BB">
        <w:t>Smlouvy dle odst</w:t>
      </w:r>
      <w:r w:rsidR="002351DC" w:rsidRPr="007A49BB">
        <w:t>.</w:t>
      </w:r>
      <w:r w:rsidRPr="007A49BB">
        <w:t xml:space="preserve"> </w:t>
      </w:r>
      <w:r w:rsidRPr="007A49BB">
        <w:fldChar w:fldCharType="begin"/>
      </w:r>
      <w:r w:rsidRPr="007A49BB">
        <w:instrText xml:space="preserve"> REF _Ref279968407 \r \h  \* MERGEFORMAT </w:instrText>
      </w:r>
      <w:r w:rsidRPr="007A49BB">
        <w:fldChar w:fldCharType="separate"/>
      </w:r>
      <w:r w:rsidR="00715840">
        <w:t>12.5</w:t>
      </w:r>
      <w:r w:rsidRPr="007A49BB">
        <w:fldChar w:fldCharType="end"/>
      </w:r>
      <w:r w:rsidRPr="007A49BB">
        <w:t xml:space="preserve"> Smlouvy počíná běžet od okamžiku, kdy byl některé ze </w:t>
      </w:r>
      <w:r w:rsidR="00BE7DE1">
        <w:t>S</w:t>
      </w:r>
      <w:r w:rsidRPr="007A49BB">
        <w:t xml:space="preserve">tran doručen projev vůle druhé </w:t>
      </w:r>
      <w:r w:rsidR="00BE7DE1">
        <w:t>S</w:t>
      </w:r>
      <w:r w:rsidRPr="007A49BB">
        <w:t xml:space="preserve">trany tuto Smlouvu vypovědět (výpověď) a končí posledním dnem měsíce, následujícího po měsíci, ve kterém byl takový projev vůle příslušné </w:t>
      </w:r>
      <w:r w:rsidR="00BE7DE1">
        <w:t>S</w:t>
      </w:r>
      <w:r w:rsidRPr="007A49BB">
        <w:t>traně doručen, pokud není v této Smlouvě stanoveno jinak.</w:t>
      </w:r>
      <w:bookmarkEnd w:id="82"/>
    </w:p>
    <w:p w14:paraId="1F9E5EB9" w14:textId="12393A5E" w:rsidR="000031BF" w:rsidRPr="007A49BB" w:rsidRDefault="000031BF" w:rsidP="006B37D0">
      <w:pPr>
        <w:pStyle w:val="Clanek11"/>
        <w:widowControl/>
        <w:tabs>
          <w:tab w:val="clear" w:pos="1180"/>
        </w:tabs>
        <w:ind w:left="0" w:hanging="709"/>
      </w:pPr>
      <w:r w:rsidRPr="007A49BB">
        <w:t>Objednatel může</w:t>
      </w:r>
      <w:r w:rsidR="00D5632D">
        <w:t xml:space="preserve"> tuto</w:t>
      </w:r>
      <w:r w:rsidRPr="007A49BB">
        <w:t xml:space="preserve"> Smlouvu vypovědět či od ní odstoupit i z důvodů v tomto výčtu neuvedených, pokud tato možnost vyplývá z jiného ustanovení této Smlouvy.</w:t>
      </w:r>
    </w:p>
    <w:p w14:paraId="19A48FFD" w14:textId="3CF7B104" w:rsidR="000031BF" w:rsidRPr="007A49BB" w:rsidRDefault="000031BF" w:rsidP="006B37D0">
      <w:pPr>
        <w:pStyle w:val="Clanek11"/>
        <w:widowControl/>
        <w:tabs>
          <w:tab w:val="clear" w:pos="1180"/>
        </w:tabs>
        <w:ind w:left="0" w:hanging="709"/>
      </w:pPr>
      <w:r w:rsidRPr="007A49BB">
        <w:t xml:space="preserve">Výpovědí </w:t>
      </w:r>
      <w:r w:rsidR="00D5632D">
        <w:t xml:space="preserve">této </w:t>
      </w:r>
      <w:r w:rsidRPr="007A49BB">
        <w:t xml:space="preserve">Smlouvy či odstoupením od </w:t>
      </w:r>
      <w:r w:rsidR="00D5632D">
        <w:t xml:space="preserve">této </w:t>
      </w:r>
      <w:r w:rsidRPr="007A49BB">
        <w:t xml:space="preserve">Smlouvy nezanikají nároky na zaplacení smluvní pokuty, které vznikly do okamžiku ukončení </w:t>
      </w:r>
      <w:r w:rsidR="00D5632D">
        <w:t xml:space="preserve">této </w:t>
      </w:r>
      <w:r w:rsidRPr="007A49BB">
        <w:t>Smlouvy některým z uvedených způsobů.</w:t>
      </w:r>
    </w:p>
    <w:p w14:paraId="52010736" w14:textId="573D2738" w:rsidR="000031BF" w:rsidRPr="007A49BB" w:rsidRDefault="000031BF" w:rsidP="006B37D0">
      <w:pPr>
        <w:pStyle w:val="Clanek11"/>
        <w:widowControl/>
        <w:tabs>
          <w:tab w:val="clear" w:pos="1180"/>
        </w:tabs>
        <w:ind w:left="0" w:hanging="709"/>
      </w:pPr>
      <w:r w:rsidRPr="007A49BB">
        <w:t xml:space="preserve">Veškerá nevypořádaná práva a povinnosti vyplývající z této Smlouvy Objednateli či Dopravci ke dni ukončení </w:t>
      </w:r>
      <w:r w:rsidR="00D5632D">
        <w:t>této S</w:t>
      </w:r>
      <w:r w:rsidRPr="007A49BB">
        <w:t xml:space="preserve">mlouvy jsou Objednatel a Dopravce povinni vypořádat obdobně dle příslušných ustanovení této </w:t>
      </w:r>
      <w:r w:rsidR="00BE7DE1">
        <w:t>S</w:t>
      </w:r>
      <w:r w:rsidRPr="007A49BB">
        <w:t>mlouvy bez zbytečného odkladu.</w:t>
      </w:r>
    </w:p>
    <w:p w14:paraId="6D762F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Bankovní záruka</w:t>
      </w:r>
    </w:p>
    <w:p w14:paraId="3E1385ED" w14:textId="7011EA31" w:rsidR="000031BF" w:rsidRPr="007A49BB" w:rsidRDefault="00A56719" w:rsidP="006B37D0">
      <w:pPr>
        <w:pStyle w:val="Clanek11"/>
        <w:widowControl/>
        <w:tabs>
          <w:tab w:val="clear" w:pos="1180"/>
        </w:tabs>
        <w:ind w:left="0" w:hanging="709"/>
      </w:pPr>
      <w:bookmarkStart w:id="83" w:name="_Ref52871493"/>
      <w:r w:rsidRPr="00A56719">
        <w:t>K zajištění svých závazků podle této Smlouvy poskytl Dopravce Objednateli neodvolatelnou a</w:t>
      </w:r>
      <w:r>
        <w:t> </w:t>
      </w:r>
      <w:r w:rsidRPr="00A56719">
        <w:t>nepodmíněnou bankovní záruku splatnou na první požádání (dále jen „Bankovní záruka“). Bankovní záruka byla Dopravcem Objednateli předložena před podpisem této Smlouvy</w:t>
      </w:r>
      <w:r w:rsidR="000031BF" w:rsidRPr="007A49BB">
        <w:t>.</w:t>
      </w:r>
      <w:bookmarkEnd w:id="83"/>
    </w:p>
    <w:p w14:paraId="0E05A546" w14:textId="76410E76" w:rsidR="000031BF" w:rsidRPr="007A49BB" w:rsidRDefault="00587F10" w:rsidP="006B37D0">
      <w:pPr>
        <w:pStyle w:val="Clanek11"/>
        <w:widowControl/>
        <w:tabs>
          <w:tab w:val="clear" w:pos="1180"/>
        </w:tabs>
        <w:ind w:left="0" w:hanging="709"/>
      </w:pPr>
      <w:r>
        <w:t xml:space="preserve">Dopravce je povinen zajistit, aby bankovní záruka byla platná nejpozději od </w:t>
      </w:r>
      <w:r w:rsidR="0052158E">
        <w:t>Zahájení provozu a</w:t>
      </w:r>
      <w:r w:rsidR="00C724C2">
        <w:t> </w:t>
      </w:r>
      <w:r w:rsidR="00EB41E1">
        <w:t xml:space="preserve">dále </w:t>
      </w:r>
      <w:r w:rsidR="0052158E">
        <w:t xml:space="preserve">po dobu </w:t>
      </w:r>
      <w:r w:rsidR="00EB41E1">
        <w:t xml:space="preserve">aspoň </w:t>
      </w:r>
      <w:r w:rsidR="0052158E">
        <w:t>dvou let od Zahájení provozu</w:t>
      </w:r>
      <w:r w:rsidR="000031BF" w:rsidRPr="007A49BB">
        <w:t xml:space="preserve"> („Období platnosti“). Pokud doba platnosti Bankovní záruky nebude dosahovat celého Období platnosti, bude Dopravce povinen obnovit platnost Bankovní záruky za stejných podmínek, nejpozději do čtrnácti (14) </w:t>
      </w:r>
      <w:r w:rsidR="007D0AE6" w:rsidRPr="007A49BB">
        <w:t>dn</w:t>
      </w:r>
      <w:r w:rsidR="007D0AE6">
        <w:t>ů</w:t>
      </w:r>
      <w:r w:rsidR="007D0AE6" w:rsidRPr="007A49BB">
        <w:t xml:space="preserve"> </w:t>
      </w:r>
      <w:r w:rsidR="000031BF" w:rsidRPr="007A49BB">
        <w:t>před uplynutím platnosti původní Bankovní záruky. Pokud Dopravce neposkytne Objednateli obnovenou Bankovní záruku ve výše uvedené lhůtě, bude Objednatel oprávněn čerpat všechny peněžní prostředky z Bankovní záruky a</w:t>
      </w:r>
      <w:r w:rsidR="00C724C2">
        <w:t> </w:t>
      </w:r>
      <w:r w:rsidR="000031BF" w:rsidRPr="007A49BB">
        <w:t>použít je na vytvoření jistoty, kterou poté uloží na svůj účet za účelem zajištění povinností uvedených v</w:t>
      </w:r>
      <w:r w:rsidR="002351DC" w:rsidRPr="007A49BB">
        <w:t> </w:t>
      </w:r>
      <w:r w:rsidR="000031BF" w:rsidRPr="007A49BB">
        <w:t>odst</w:t>
      </w:r>
      <w:r w:rsidR="002351DC" w:rsidRPr="007A49BB">
        <w:t>.</w:t>
      </w:r>
      <w:r w:rsidR="000031BF" w:rsidRPr="007A49BB">
        <w:t xml:space="preserve"> </w:t>
      </w:r>
      <w:r w:rsidR="002351DC" w:rsidRPr="007A49BB">
        <w:fldChar w:fldCharType="begin"/>
      </w:r>
      <w:r w:rsidR="002351DC" w:rsidRPr="007A49BB">
        <w:instrText xml:space="preserve"> REF _Ref15231903 \r \h </w:instrText>
      </w:r>
      <w:r w:rsidR="002351DC" w:rsidRPr="007A49BB">
        <w:fldChar w:fldCharType="separate"/>
      </w:r>
      <w:r w:rsidR="00715840">
        <w:t>13.3</w:t>
      </w:r>
      <w:r w:rsidR="002351DC" w:rsidRPr="007A49BB">
        <w:fldChar w:fldCharType="end"/>
      </w:r>
      <w:r w:rsidR="000031BF" w:rsidRPr="007A49BB">
        <w:t xml:space="preserve"> Smlouvy níže. Dojde-li k</w:t>
      </w:r>
      <w:r w:rsidR="00EA09C7">
        <w:t> </w:t>
      </w:r>
      <w:r w:rsidR="000031BF" w:rsidRPr="007A49BB">
        <w:t>čerpání Bankovní záruky a</w:t>
      </w:r>
      <w:r w:rsidR="00390416">
        <w:t> </w:t>
      </w:r>
      <w:r w:rsidR="000031BF" w:rsidRPr="007A49BB">
        <w:t>vytvoření jistoty, budou se ustanovení upravující Bankovní záruku vztahovat obdobně i na jistotu.</w:t>
      </w:r>
    </w:p>
    <w:p w14:paraId="09A22F8C" w14:textId="043DD4DA" w:rsidR="000031BF" w:rsidRPr="007A49BB" w:rsidRDefault="000031BF" w:rsidP="006B37D0">
      <w:pPr>
        <w:pStyle w:val="Clanek11"/>
        <w:widowControl/>
        <w:tabs>
          <w:tab w:val="clear" w:pos="1180"/>
        </w:tabs>
        <w:ind w:left="0" w:hanging="709"/>
      </w:pPr>
      <w:bookmarkStart w:id="84" w:name="_Ref274782997"/>
      <w:bookmarkStart w:id="85" w:name="_Ref15231903"/>
      <w:bookmarkStart w:id="86" w:name="_Ref274742974"/>
      <w:r w:rsidRPr="007A49BB">
        <w:t>Bankovní zárukou budou zajištěny veškeré nároky Objednatele vůči Dopravci, které vzniknou na základě porušení</w:t>
      </w:r>
      <w:r w:rsidR="00D5632D">
        <w:t xml:space="preserve"> této</w:t>
      </w:r>
      <w:r w:rsidRPr="007A49BB">
        <w:t xml:space="preserve"> Smlouvy Dopravcem (včetně veškerých úroků z prodlení a veškerých smluvních pokut a náhrad škod, které může Objednatel od Dopravce požadovat v souvislosti s touto Smlouvou) a to za podmínky, že Dopravce řádně a včas nesplnil některou z povinností </w:t>
      </w:r>
      <w:bookmarkEnd w:id="84"/>
      <w:r w:rsidRPr="007A49BB">
        <w:t xml:space="preserve">vyplývajících pro Dopravce z této Smlouvy a právních předpisů </w:t>
      </w:r>
      <w:bookmarkStart w:id="87" w:name="_Ref276513880"/>
      <w:r w:rsidRPr="007A49BB">
        <w:t xml:space="preserve">(dále jen „Zajištěné povinnosti”). Objednatel je oprávněn čerpat peněžní prostředky z Bankovní záruky za předpokladu, že Dopravce řádně a včas nesplní jakoukoli </w:t>
      </w:r>
      <w:r w:rsidRPr="007A49BB">
        <w:lastRenderedPageBreak/>
        <w:t>Zajištěnou povinnost. Objednatel je povinen bez odkladu informovat Dopravce o jakémkoli čerpání peněžních prostředků z Bankovní záruky.</w:t>
      </w:r>
      <w:bookmarkEnd w:id="85"/>
      <w:bookmarkEnd w:id="87"/>
    </w:p>
    <w:p w14:paraId="2E06BB6B" w14:textId="5434A552" w:rsidR="000031BF" w:rsidRPr="007A49BB" w:rsidRDefault="000031BF" w:rsidP="006B37D0">
      <w:pPr>
        <w:pStyle w:val="Clanek11"/>
        <w:widowControl/>
        <w:tabs>
          <w:tab w:val="clear" w:pos="1180"/>
        </w:tabs>
        <w:ind w:left="0" w:hanging="709"/>
      </w:pPr>
      <w:bookmarkStart w:id="88" w:name="_Ref279759886"/>
      <w:r w:rsidRPr="009E156F">
        <w:t xml:space="preserve">Kdykoli během Období platnosti bude Bankovní záruka vždy činit nejméně částku ve výši </w:t>
      </w:r>
      <w:r w:rsidR="007B743E" w:rsidRPr="009E156F">
        <w:t>uvedené</w:t>
      </w:r>
      <w:r w:rsidRPr="009E156F">
        <w:t xml:space="preserve"> </w:t>
      </w:r>
      <w:r w:rsidR="00A27184">
        <w:t>v</w:t>
      </w:r>
      <w:r w:rsidR="00ED1B1B">
        <w:t> </w:t>
      </w:r>
      <w:r w:rsidR="00A27184">
        <w:t>Příloze č. 2a a v Příloze č. 2b</w:t>
      </w:r>
      <w:r w:rsidRPr="009E156F">
        <w:t xml:space="preserve"> této Smlouvy („Výše zajištění“). Dopravce je povinen zajistit, aby byla Bankovní záruka přiměřeně upravována</w:t>
      </w:r>
      <w:r w:rsidRPr="007A49BB">
        <w:t xml:space="preserve"> tak, aby její hodnota nikdy během Období platnosti neklesla pod Výši zajištění. Pokud hodnota Bankovní záruky klesne pod Výši zajištění nebo pokud peněžní prostředky (nebo jakákoli jejich část) z Bankovní záruky byla Objednatelem čerpána v souladu s</w:t>
      </w:r>
      <w:r w:rsidR="002351DC" w:rsidRPr="007A49BB">
        <w:t> </w:t>
      </w:r>
      <w:r w:rsidRPr="007A49BB">
        <w:t>odst</w:t>
      </w:r>
      <w:r w:rsidR="002351DC" w:rsidRPr="007A49BB">
        <w:t>.</w:t>
      </w:r>
      <w:r w:rsidRPr="007A49BB">
        <w:t xml:space="preserve"> </w:t>
      </w:r>
      <w:r w:rsidRPr="007A49BB">
        <w:fldChar w:fldCharType="begin"/>
      </w:r>
      <w:r w:rsidRPr="007A49BB">
        <w:instrText xml:space="preserve"> REF _Ref276513880 \r \h  \* MERGEFORMAT </w:instrText>
      </w:r>
      <w:r w:rsidRPr="007A49BB">
        <w:fldChar w:fldCharType="separate"/>
      </w:r>
      <w:r w:rsidR="00715840">
        <w:t>13.3</w:t>
      </w:r>
      <w:r w:rsidRPr="007A49BB">
        <w:fldChar w:fldCharType="end"/>
      </w:r>
      <w:r w:rsidRPr="007A49BB">
        <w:t xml:space="preserve"> Smlouvy, poté bude Dopravce do deseti (10) </w:t>
      </w:r>
      <w:r w:rsidR="0060728F">
        <w:t xml:space="preserve">pracovních </w:t>
      </w:r>
      <w:r w:rsidRPr="007A49BB">
        <w:t xml:space="preserve">dnů ode dne, kdy byla taková událost Dopravci oznámena, povinen doplnit Bankovní záruku tak, aby dosahovala Výše zajištění. Současně je Objednatel oprávněn v případě, kdy Dopravce nedoplní Bankovní záruku ani ve lhůtě </w:t>
      </w:r>
      <w:r w:rsidR="007D0AE6">
        <w:t>dvaceti (</w:t>
      </w:r>
      <w:r w:rsidRPr="007A49BB">
        <w:t>20</w:t>
      </w:r>
      <w:r w:rsidR="007D0AE6">
        <w:t>)</w:t>
      </w:r>
      <w:r w:rsidRPr="007A49BB">
        <w:t xml:space="preserve"> dnů od oznámení o čerpání peněžních prostředků z Bankovní záruky do Výše zajištění, od této Smlouvy odstoupit s účinky ke dni doručení odstoupení Dopravci, ledaže je v tomto úkonu pro účinky odstoupení stanoven den pozdější.</w:t>
      </w:r>
      <w:bookmarkEnd w:id="88"/>
    </w:p>
    <w:bookmarkEnd w:id="86"/>
    <w:p w14:paraId="5350BC21" w14:textId="77777777" w:rsidR="000031BF" w:rsidRPr="007A49BB" w:rsidRDefault="000031BF" w:rsidP="006B37D0">
      <w:pPr>
        <w:pStyle w:val="Clanek11"/>
        <w:widowControl/>
        <w:tabs>
          <w:tab w:val="clear" w:pos="1180"/>
        </w:tabs>
        <w:ind w:left="0" w:hanging="709"/>
      </w:pPr>
      <w:r w:rsidRPr="007A49BB">
        <w:t>Záruční listina k Bankovní záruce bude Dopravci vrácena po uplynutí její platnosti, pokud Dopravce splní své závazky, které jsou Bankovní zárukou zajišťovány.</w:t>
      </w:r>
    </w:p>
    <w:p w14:paraId="5B4E2A09" w14:textId="601672FF" w:rsidR="000031BF" w:rsidRPr="007A49BB" w:rsidRDefault="000031BF" w:rsidP="006B37D0">
      <w:pPr>
        <w:pStyle w:val="Clanek11"/>
        <w:widowControl/>
        <w:tabs>
          <w:tab w:val="clear" w:pos="1180"/>
        </w:tabs>
        <w:ind w:left="0" w:hanging="709"/>
      </w:pPr>
      <w:r w:rsidRPr="007A49BB">
        <w:t xml:space="preserve">Bankovní záruka může být nahrazena pojištěním záruk se shodnými náležitostmi, jako je výše vyžadováno pro Bankovní záruku. Pokud není výslovně stanoveno jinak, pokud se v této </w:t>
      </w:r>
      <w:r w:rsidR="00E51CB1">
        <w:t>S</w:t>
      </w:r>
      <w:r w:rsidRPr="007A49BB">
        <w:t>mlouvě používá pojem Bankovní záruka, zahrnuje to i pojištění záruk</w:t>
      </w:r>
      <w:r w:rsidR="00ED1B1B">
        <w:t>y</w:t>
      </w:r>
      <w:r w:rsidRPr="007A49BB">
        <w:t>.</w:t>
      </w:r>
    </w:p>
    <w:p w14:paraId="45BF49C2"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Kontaktní osoby, doručování</w:t>
      </w:r>
    </w:p>
    <w:p w14:paraId="25D87D72" w14:textId="40A01643" w:rsidR="000031BF" w:rsidRPr="007A49BB" w:rsidRDefault="000031BF" w:rsidP="006B37D0">
      <w:pPr>
        <w:pStyle w:val="Clanek11"/>
        <w:widowControl/>
        <w:tabs>
          <w:tab w:val="clear" w:pos="1180"/>
        </w:tabs>
        <w:ind w:left="0" w:hanging="709"/>
      </w:pPr>
      <w:bookmarkStart w:id="89" w:name="_Ref15231383"/>
      <w:r w:rsidRPr="007A49BB">
        <w:t xml:space="preserve">Jakékoli oznámení, žádost či jiné sdělení, jež má být učiněno či dáno </w:t>
      </w:r>
      <w:r w:rsidR="007F4B5B">
        <w:t>S</w:t>
      </w:r>
      <w:r w:rsidRPr="007A49BB">
        <w:t xml:space="preserve">traně bude učiněno či dáno písemně </w:t>
      </w:r>
      <w:r w:rsidR="008E3AF6">
        <w:t xml:space="preserve">v listinné podobě </w:t>
      </w:r>
      <w:r w:rsidRPr="007A49BB">
        <w:t xml:space="preserve">nebo </w:t>
      </w:r>
      <w:r w:rsidR="008E3AF6">
        <w:t>elek</w:t>
      </w:r>
      <w:r w:rsidR="00925A13">
        <w:t xml:space="preserve">tronicky </w:t>
      </w:r>
      <w:r w:rsidRPr="007A49BB">
        <w:t>e-mailem</w:t>
      </w:r>
      <w:r w:rsidR="00925A13">
        <w:t xml:space="preserve"> nebo </w:t>
      </w:r>
      <w:r w:rsidR="00E3517C">
        <w:t>datovou zprávou</w:t>
      </w:r>
      <w:r w:rsidRPr="007A49BB">
        <w:t xml:space="preserve">. Toto oznámení, žádost či jiné sdělení bude, pokud z této Smlouvy nevyplývá jinak, považováno za řádně dané či učiněné druhé </w:t>
      </w:r>
      <w:r w:rsidR="007F4B5B">
        <w:t>S</w:t>
      </w:r>
      <w:r w:rsidRPr="007A49BB">
        <w:t xml:space="preserve">traně, bude-li doručeno osobně, doporučenou poštou, kurýrní službou, datovou schránkou nebo e-mailem na dále uvedenou adresu příslušné </w:t>
      </w:r>
      <w:r w:rsidR="007F4B5B">
        <w:t>S</w:t>
      </w:r>
      <w:r w:rsidRPr="007A49BB">
        <w:t xml:space="preserve">trany nebo na takovou jinou adresu, kterou tato příslušná </w:t>
      </w:r>
      <w:r w:rsidR="007F4B5B">
        <w:t>S</w:t>
      </w:r>
      <w:r w:rsidRPr="007A49BB">
        <w:t xml:space="preserve">trana určí v oznámení zaslaném druhé </w:t>
      </w:r>
      <w:r w:rsidR="007F4B5B">
        <w:t>S</w:t>
      </w:r>
      <w:r w:rsidRPr="007A49BB">
        <w:t>traně:</w:t>
      </w:r>
      <w:bookmarkEnd w:id="89"/>
    </w:p>
    <w:p w14:paraId="7D513688"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Dopravci:</w:t>
      </w:r>
    </w:p>
    <w:p w14:paraId="2FA6017C" w14:textId="77745A29"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Žižkova, 57, 587 33 Jihlava</w:t>
      </w:r>
    </w:p>
    <w:p w14:paraId="0E93B21D" w14:textId="45B3D5AC"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Ing. Pavla Bartoše</w:t>
      </w:r>
    </w:p>
    <w:p w14:paraId="4424EEB7" w14:textId="1F430895"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bartos.p@kr-vysocina.cz</w:t>
      </w:r>
    </w:p>
    <w:p w14:paraId="57E6C948" w14:textId="229A16C1"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00A543C5">
        <w:rPr>
          <w:rFonts w:asciiTheme="minorHAnsi" w:hAnsiTheme="minorHAnsi" w:cstheme="minorHAnsi"/>
          <w:sz w:val="22"/>
          <w:szCs w:val="22"/>
          <w:u w:val="none"/>
        </w:rPr>
        <w:tab/>
        <w:t>ksab3eu</w:t>
      </w:r>
    </w:p>
    <w:p w14:paraId="4BC4B116" w14:textId="77777777"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p>
    <w:p w14:paraId="53CA8257"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Objednateli:</w:t>
      </w:r>
    </w:p>
    <w:p w14:paraId="5A4928BD"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t>……………………………………………………</w:t>
      </w:r>
    </w:p>
    <w:p w14:paraId="43ACBA1E"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t>……………………………………………………</w:t>
      </w:r>
    </w:p>
    <w:p w14:paraId="546CFA79"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73D1CB2C"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5409E3D4" w14:textId="77777777" w:rsidR="000031BF" w:rsidRPr="007A49BB" w:rsidRDefault="000031BF" w:rsidP="006B37D0">
      <w:pPr>
        <w:pStyle w:val="bh2"/>
        <w:numPr>
          <w:ilvl w:val="0"/>
          <w:numId w:val="0"/>
        </w:numPr>
        <w:shd w:val="clear" w:color="auto" w:fill="FFFFFF"/>
        <w:spacing w:before="0" w:after="0" w:line="320" w:lineRule="atLeast"/>
        <w:ind w:left="2552" w:hanging="1985"/>
        <w:rPr>
          <w:rFonts w:asciiTheme="minorHAnsi" w:hAnsiTheme="minorHAnsi" w:cstheme="minorHAnsi"/>
          <w:sz w:val="22"/>
          <w:szCs w:val="22"/>
          <w:u w:val="none"/>
        </w:rPr>
      </w:pPr>
    </w:p>
    <w:p w14:paraId="1A761149" w14:textId="77777777" w:rsidR="000031BF" w:rsidRPr="007A49BB" w:rsidRDefault="000031BF" w:rsidP="006B37D0">
      <w:pPr>
        <w:pStyle w:val="Clanek11"/>
        <w:widowControl/>
        <w:tabs>
          <w:tab w:val="clear" w:pos="1180"/>
        </w:tabs>
        <w:ind w:left="0" w:hanging="709"/>
      </w:pPr>
      <w:r w:rsidRPr="007A49BB">
        <w:t>Jakékoliv oznámení, sdělení či žádost podle této Smlouvy bude považováno za doručené:</w:t>
      </w:r>
    </w:p>
    <w:p w14:paraId="3E81EC1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fyzického předání oznámení, je-li oznámení zasíláno prostřednictvím kurýra nebo doručováno osobně;</w:t>
      </w:r>
    </w:p>
    <w:p w14:paraId="194C297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doručení potvrzeným na doručence, je-li oznámení zasíláno doporučenou poštou;</w:t>
      </w:r>
    </w:p>
    <w:p w14:paraId="5A13F1FB"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odeslání e-mailu za podmínky, kdy se e-mail nevrátí odesílateli zpět jako nedoručený;</w:t>
      </w:r>
    </w:p>
    <w:p w14:paraId="4A371375"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lastRenderedPageBreak/>
        <w:t>dnem dodání datové zprávy do datové schránky adresáta;</w:t>
      </w:r>
    </w:p>
    <w:p w14:paraId="3DF25136" w14:textId="5882D211"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dnem, kdy bude, v případě, že doručení výše uvedeným způsobem nebude z jakéhokoli důvodu možné, oznámení zasláno doporučenou poštou nebo e-mailem na adresu určenou shora uvedeným způsobem anebo na adresu zapsaného sídla příslušné </w:t>
      </w:r>
      <w:r w:rsidR="007F4B5B">
        <w:rPr>
          <w:rFonts w:asciiTheme="minorHAnsi" w:hAnsiTheme="minorHAnsi" w:cstheme="minorHAnsi"/>
          <w:szCs w:val="22"/>
        </w:rPr>
        <w:t>S</w:t>
      </w:r>
      <w:r w:rsidRPr="007A49BB">
        <w:rPr>
          <w:rFonts w:asciiTheme="minorHAnsi" w:hAnsiTheme="minorHAnsi" w:cstheme="minorHAnsi"/>
          <w:szCs w:val="22"/>
        </w:rPr>
        <w:t>trany (bude-li odlišná), avšak k jeho převzetí/doručení z jakéhokoli důvodu nedojde, v případě zasílání doporučenou poštou ani ve lhůtě tří (3) pracovních dnů od jeho uložení na příslušném poštovním úřadu.</w:t>
      </w:r>
    </w:p>
    <w:p w14:paraId="14225910" w14:textId="20423AE8" w:rsidR="000031BF" w:rsidRPr="007A49BB" w:rsidRDefault="000031BF" w:rsidP="006B37D0">
      <w:pPr>
        <w:pStyle w:val="Clanek11"/>
        <w:widowControl/>
        <w:tabs>
          <w:tab w:val="clear" w:pos="1180"/>
        </w:tabs>
        <w:ind w:left="0" w:hanging="709"/>
      </w:pPr>
      <w:r w:rsidRPr="007A49BB">
        <w:t xml:space="preserve">Výše uvedené adresy a telekomunikační spojení mohou být měněny jednostranným písemným oznámením učiněným jednou </w:t>
      </w:r>
      <w:r w:rsidR="007F4B5B">
        <w:t>S</w:t>
      </w:r>
      <w:r w:rsidRPr="007A49BB">
        <w:t xml:space="preserve">tranou doručeným druhé </w:t>
      </w:r>
      <w:r w:rsidR="007F4B5B">
        <w:t>S</w:t>
      </w:r>
      <w:r w:rsidRPr="007A49BB">
        <w:t xml:space="preserve">traně. Takováto změna se stane účinnou uplynutím pěti (5) pracovních dnů od doručení takového oznámení dotčené </w:t>
      </w:r>
      <w:r w:rsidR="007F4B5B">
        <w:t>S</w:t>
      </w:r>
      <w:r w:rsidRPr="007A49BB">
        <w:t>traně.</w:t>
      </w:r>
    </w:p>
    <w:p w14:paraId="04BF897E" w14:textId="00DE8F0F" w:rsidR="000031BF" w:rsidRDefault="000031BF" w:rsidP="006B37D0">
      <w:pPr>
        <w:pStyle w:val="Clanek11"/>
        <w:widowControl/>
        <w:tabs>
          <w:tab w:val="clear" w:pos="1180"/>
        </w:tabs>
        <w:ind w:left="0" w:hanging="709"/>
      </w:pPr>
      <w:r w:rsidRPr="007A49BB">
        <w:t xml:space="preserve">Objednatel je oprávněn zasílat oznámení či jiná sdělení související s plněním této Smlouvy prostřednictvím osob uvedených v odst. </w:t>
      </w:r>
      <w:r w:rsidR="002351DC" w:rsidRPr="007A49BB">
        <w:fldChar w:fldCharType="begin"/>
      </w:r>
      <w:r w:rsidR="002351DC" w:rsidRPr="007A49BB">
        <w:instrText xml:space="preserve"> REF _Ref15231383 \r \h </w:instrText>
      </w:r>
      <w:r w:rsidR="002351DC" w:rsidRPr="007A49BB">
        <w:fldChar w:fldCharType="separate"/>
      </w:r>
      <w:r w:rsidR="00715840">
        <w:t>14.1</w:t>
      </w:r>
      <w:r w:rsidR="002351DC" w:rsidRPr="007A49BB">
        <w:fldChar w:fldCharType="end"/>
      </w:r>
      <w:r w:rsidRPr="007A49BB">
        <w:t xml:space="preserve"> Smlouvy, dokud Dopravci nesdělí označení jiných osob k tomu oprávněných.</w:t>
      </w:r>
    </w:p>
    <w:p w14:paraId="424483C2" w14:textId="694CB399" w:rsidR="00F26BD2" w:rsidRDefault="00F26BD2" w:rsidP="00F26BD2">
      <w:pPr>
        <w:pStyle w:val="Nadpis1"/>
        <w:tabs>
          <w:tab w:val="clear" w:pos="754"/>
        </w:tabs>
        <w:spacing w:before="480" w:after="240"/>
        <w:ind w:left="0" w:hanging="709"/>
        <w:rPr>
          <w:rFonts w:asciiTheme="minorHAnsi" w:hAnsiTheme="minorHAnsi" w:cstheme="minorHAnsi"/>
          <w:szCs w:val="22"/>
        </w:rPr>
      </w:pPr>
      <w:r w:rsidRPr="00F26BD2">
        <w:rPr>
          <w:rFonts w:asciiTheme="minorHAnsi" w:hAnsiTheme="minorHAnsi" w:cstheme="minorHAnsi"/>
          <w:szCs w:val="22"/>
        </w:rPr>
        <w:t>Smluvní pokuty</w:t>
      </w:r>
    </w:p>
    <w:p w14:paraId="3E92DF21" w14:textId="6D8D9BE3" w:rsidR="00F26BD2" w:rsidRDefault="00F26BD2" w:rsidP="00F26BD2">
      <w:pPr>
        <w:pStyle w:val="Clanek11"/>
        <w:widowControl/>
        <w:tabs>
          <w:tab w:val="clear" w:pos="1180"/>
        </w:tabs>
        <w:ind w:left="0" w:hanging="709"/>
      </w:pPr>
      <w:r>
        <w:t>Smluvní pokuty za porušení této Smlouvy jsou obsaženy v dokumentu Smluvní pokuty, který je součástí této Smlouvy.</w:t>
      </w:r>
    </w:p>
    <w:p w14:paraId="6CA25790" w14:textId="1FDD245C" w:rsidR="00F26BD2" w:rsidRDefault="00F26BD2" w:rsidP="00F26BD2">
      <w:pPr>
        <w:pStyle w:val="Clanek11"/>
        <w:widowControl/>
        <w:tabs>
          <w:tab w:val="clear" w:pos="1180"/>
        </w:tabs>
        <w:ind w:left="0" w:hanging="709"/>
      </w:pPr>
      <w:r w:rsidRPr="00B07EC1">
        <w:t>V případě nezajištění Závazku veřejné služby dle Změny rozsahu se uplatní smluvní pokuty za porušení jednotlivých povinností Dopravce dle této Smlouvy.</w:t>
      </w:r>
    </w:p>
    <w:p w14:paraId="01C89014" w14:textId="36BC91B8" w:rsidR="00E20F18" w:rsidRDefault="00E20F18" w:rsidP="00F26BD2">
      <w:pPr>
        <w:pStyle w:val="Clanek11"/>
        <w:widowControl/>
        <w:tabs>
          <w:tab w:val="clear" w:pos="1180"/>
        </w:tabs>
        <w:ind w:left="0" w:hanging="709"/>
      </w:pPr>
      <w:r w:rsidRPr="00E20F18">
        <w:t xml:space="preserve">Není-li stanoveno jinak, je Dopravce povinen uhradit smluvní pokuty dle </w:t>
      </w:r>
      <w:r w:rsidR="007F4B5B">
        <w:t xml:space="preserve">této </w:t>
      </w:r>
      <w:r w:rsidRPr="00E20F18">
        <w:t xml:space="preserve">Smlouvy do patnácti (15) dnů po obdržení výzvy, kterou Dopravci na základě zjištěného porušení příslušného ustanovení Smlouvy zašle Objednatel. V této výzvě budou uvedena konkrétní ustanovení </w:t>
      </w:r>
      <w:r w:rsidR="007F4B5B">
        <w:t xml:space="preserve">této </w:t>
      </w:r>
      <w:r w:rsidRPr="00E20F18">
        <w:t xml:space="preserve">Smlouvy nebo přílohy </w:t>
      </w:r>
      <w:r w:rsidR="007F4B5B">
        <w:t xml:space="preserve">této </w:t>
      </w:r>
      <w:r w:rsidRPr="00E20F18">
        <w:t>Smlouvy, která byla Dopravcem porušena, popis konkrétního jednání, jímž k porušení došlo, včetně jeho časového určení, jednotlivé položky smluvních pokut, jejich celková výše a bankovní účet, na který Dopravce smluvní pokutu uhradí.</w:t>
      </w:r>
    </w:p>
    <w:p w14:paraId="7B2F16D5" w14:textId="588BF0A0" w:rsidR="004C2511" w:rsidRDefault="004C2511" w:rsidP="00F26BD2">
      <w:pPr>
        <w:pStyle w:val="Clanek11"/>
        <w:widowControl/>
        <w:tabs>
          <w:tab w:val="clear" w:pos="1180"/>
        </w:tabs>
        <w:ind w:left="0" w:hanging="709"/>
      </w:pPr>
      <w:r w:rsidRPr="001929CD">
        <w:t>Kumulace smluvních pokut není vyloučena. V případě však, že jedno konkrétní jednání či opomenutí Dopravce představuje porušení několika povinností z této Smlouvy, je Dopravce povinen v případě tohoto konkrétního jednání či opomenutí k úhradě nejvyšší smluvní pokuty, která je uplatnitelná.</w:t>
      </w:r>
    </w:p>
    <w:p w14:paraId="25D993F3" w14:textId="07FC9967" w:rsidR="00083EC7" w:rsidRDefault="00083EC7" w:rsidP="00F26BD2">
      <w:pPr>
        <w:pStyle w:val="Clanek11"/>
        <w:widowControl/>
        <w:tabs>
          <w:tab w:val="clear" w:pos="1180"/>
        </w:tabs>
        <w:ind w:left="0" w:hanging="709"/>
      </w:pPr>
      <w:r w:rsidRPr="00083EC7">
        <w:t xml:space="preserve">Je-li smluvní pokuta stanovena „za každý jednotlivý zjištěný případ porušení povinnosti“, rozumí se samostatným případem porušení povinnosti první zjištěné porušení povinnosti. Každé další zjištěné porušení povinnosti po uplynutí lhůty k odstranění stanovené </w:t>
      </w:r>
      <w:r w:rsidR="007F4B5B">
        <w:t xml:space="preserve">touto </w:t>
      </w:r>
      <w:r w:rsidRPr="00083EC7">
        <w:t>Smlouvou nebo přiměřené lhůty stanovené Objednatelem se považuje za nový případ porušení povinnosti. Postup podle předchozí věty se použije opakovaně.</w:t>
      </w:r>
    </w:p>
    <w:p w14:paraId="748A5C5B" w14:textId="44DB9CBF" w:rsidR="00F26BD2" w:rsidRDefault="00F26BD2" w:rsidP="00083EC7">
      <w:pPr>
        <w:pStyle w:val="Clanek11"/>
        <w:widowControl/>
        <w:tabs>
          <w:tab w:val="clear" w:pos="1180"/>
        </w:tabs>
        <w:ind w:left="0" w:hanging="709"/>
      </w:pPr>
      <w:r w:rsidRPr="007A49BB">
        <w:t>Povinnosti hradit smluvní pokutu dle této Smlouvy se Dopravce zprostí v případě, že prokáže, že porušení povinnosti bylo způsobeno okolnostmi vylučujícími protiprávnost ve smyslu § 2913 odst. 2 zákona č. 89/2012 Sb., občanský zákoník, ve znění pozdějších předpisů.</w:t>
      </w:r>
      <w:r>
        <w:t xml:space="preserve"> </w:t>
      </w:r>
      <w:r w:rsidRPr="007A49BB">
        <w:t>Za okolnost vylučující odpovědnost se však v žádném případě nepovažuje stávka zaměstnanců Dopravce.</w:t>
      </w:r>
    </w:p>
    <w:p w14:paraId="38192454" w14:textId="6F59BB80" w:rsidR="0048404B" w:rsidRPr="00F26BD2" w:rsidRDefault="0048404B" w:rsidP="00083EC7">
      <w:pPr>
        <w:pStyle w:val="Clanek11"/>
        <w:widowControl/>
        <w:tabs>
          <w:tab w:val="clear" w:pos="1180"/>
        </w:tabs>
        <w:ind w:left="0" w:hanging="709"/>
      </w:pPr>
      <w:r w:rsidRPr="007A49BB">
        <w:t>Zaplacením jakékoliv smluvní pokuty podle této Smlouvy není dotčeno právo Objednatele žádat po Dopravci náhradu škody způsobené porušením příslušné smluvní povinnosti</w:t>
      </w:r>
      <w:r>
        <w:t xml:space="preserve">, a to ve </w:t>
      </w:r>
      <w:r w:rsidRPr="0048404B">
        <w:t>výši přesahující smluvní pokutu</w:t>
      </w:r>
      <w:r w:rsidRPr="007A49BB">
        <w:t>, není</w:t>
      </w:r>
      <w:r w:rsidRPr="007A49BB">
        <w:noBreakHyphen/>
        <w:t>li v této Smlouvě výslovně stanoveno jinak.</w:t>
      </w:r>
    </w:p>
    <w:p w14:paraId="7D9CED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Závěrečná ustanovení</w:t>
      </w:r>
    </w:p>
    <w:p w14:paraId="4A4E8222" w14:textId="27DA97FF" w:rsidR="000031BF" w:rsidRPr="007A49BB" w:rsidRDefault="000031BF" w:rsidP="006B37D0">
      <w:pPr>
        <w:pStyle w:val="Clanek11"/>
        <w:widowControl/>
        <w:tabs>
          <w:tab w:val="clear" w:pos="1180"/>
        </w:tabs>
        <w:ind w:left="0" w:hanging="709"/>
      </w:pPr>
      <w:r w:rsidRPr="007A49BB">
        <w:t xml:space="preserve">V otázkách, které tato Smlouva výslovně neřeší, řídí se tato Smlouva příslušnými ustanoveními nařízení Evropského parlamentu a Rady (ES) č. 1370/2007 o veřejných službách v přepravě cestujících po železnici a silnici a o zrušení nařízení Rady (EHS) č. 1191/69 a č. 1107/70, zákona č. 194/2010 Sb., o </w:t>
      </w:r>
      <w:r w:rsidRPr="007A49BB">
        <w:lastRenderedPageBreak/>
        <w:t xml:space="preserve">veřejných službách v přepravě cestujících a o změně dalších zákonů, ve znění pozdějších předpisů, zákona č. 89/2012 Sb., občanský zákoník, ve znění pozdějších předpisů, a dalšími platnými právními předpisy. </w:t>
      </w:r>
      <w:r w:rsidR="00D5632D">
        <w:t>S</w:t>
      </w:r>
      <w:r w:rsidRPr="007A49BB">
        <w:t>trany si dohodly, že veškerá ustanovení zákona mají přednost před obecně zachovávanými zvyklostmi či zvyklostmi zavedenými mezi stranami a ve smyslu ustanovení § 558 odst. 2 zákona č. 89/2012 Sb., občanského zákoníku, ve znění pozdějších předpisů, se též dohodly, že obchodní zvyklosti nemají přednost před ustanoveními zákona.</w:t>
      </w:r>
    </w:p>
    <w:p w14:paraId="6545CF6E" w14:textId="60769F23" w:rsidR="000031BF" w:rsidRPr="007A49BB" w:rsidRDefault="000031BF" w:rsidP="006B37D0">
      <w:pPr>
        <w:pStyle w:val="Clanek11"/>
        <w:widowControl/>
        <w:tabs>
          <w:tab w:val="clear" w:pos="1180"/>
        </w:tabs>
        <w:ind w:left="0" w:hanging="709"/>
      </w:pPr>
      <w:r w:rsidRPr="007A49BB">
        <w:t xml:space="preserve">V případě, že Objednatel činí Dopravci v souladu s touto Smlouvou opakovanou výzvu ke splnění povinnosti, je oprávněn tak učinit vždy nejdříve </w:t>
      </w:r>
      <w:r w:rsidR="00713643">
        <w:t>tři (</w:t>
      </w:r>
      <w:r w:rsidRPr="007A49BB">
        <w:t>3</w:t>
      </w:r>
      <w:r w:rsidR="00713643">
        <w:t>)</w:t>
      </w:r>
      <w:r w:rsidRPr="007A49BB">
        <w:t xml:space="preserve"> dny po odeslání předchozí výzvy.</w:t>
      </w:r>
    </w:p>
    <w:p w14:paraId="4F9240F2" w14:textId="55F870FD" w:rsidR="000031BF" w:rsidRPr="007A49BB" w:rsidRDefault="000031BF" w:rsidP="006B37D0">
      <w:pPr>
        <w:pStyle w:val="Clanek11"/>
        <w:widowControl/>
        <w:tabs>
          <w:tab w:val="clear" w:pos="1180"/>
        </w:tabs>
        <w:ind w:left="0" w:hanging="709"/>
      </w:pPr>
      <w:bookmarkStart w:id="90" w:name="_Ref279759821"/>
      <w:r w:rsidRPr="007A49BB">
        <w:t xml:space="preserve">V návaznosti na vývoj právního prostředí, technických parametrů a s ohledem na odůvodněné potřeby Objednatele, případně s ohledem na změnu standardů dopravní obslužnosti a v zájmu zlepšení kvality služeb poskytovaných cestujícím, je Objednatel oprávněn kdykoli změnit nebo upravit Garance návaznosti </w:t>
      </w:r>
      <w:r w:rsidR="00312596" w:rsidRPr="007A49BB">
        <w:t>VDV</w:t>
      </w:r>
      <w:r w:rsidRPr="007A49BB">
        <w:t xml:space="preserve">, Technické a provozní standardy </w:t>
      </w:r>
      <w:r w:rsidR="003E520F" w:rsidRPr="007A49BB">
        <w:t>VDV</w:t>
      </w:r>
      <w:r w:rsidRPr="007A49BB">
        <w:t xml:space="preserve"> nebo i další pomůcky (dokumenty) upravující práva a povinnosti Stran při plnění závazků vyplývajících z této Smlouvy. Objednatel je povinen Dopravce elektronicky či písemně na tyto změny, resp. úpravy, a na datum jejich účinnosti upozornit a</w:t>
      </w:r>
      <w:r w:rsidR="00063C6E">
        <w:t> </w:t>
      </w:r>
      <w:r w:rsidRPr="007A49BB">
        <w:t xml:space="preserve">zpřístupnit mu nové, resp. upravené znění popsaných dokumentů na svých internetových stránkách, a to v dostatečném časovém předstihu před účinností příslušné změny. Změna je vůči Dopravci účinná dnem účinnosti změny příslušného dokumentu. Nové znění příslušného dokumentu nemá zpětnou účinnost. Pokud Dopravce písemně neodmítne navrhovanou změnu či doplnění příslušných dokumentů nejpozději v pracovní den předcházející navrhovanému dni účinnosti, platí, že Dopravce navrhovanou změnu příslušného dokumentu přijal s účinností ode dne účinnosti navrženého Objednatelem. </w:t>
      </w:r>
      <w:r w:rsidR="00CD7C15">
        <w:t xml:space="preserve">Dopravce má v takovém případě nárok na </w:t>
      </w:r>
      <w:r w:rsidR="00CD7C15" w:rsidRPr="00CD7C15">
        <w:t>úhradu účelně vynaložených a Objednatelem předem písemně schválených nákladů souvisejících s touto změnou, nedohodne</w:t>
      </w:r>
      <w:r w:rsidR="00CD7C15" w:rsidRPr="00CD7C15">
        <w:noBreakHyphen/>
        <w:t>li se Objednatel s Dopravcem jinak.</w:t>
      </w:r>
      <w:r w:rsidR="00CD7C15">
        <w:t xml:space="preserve"> </w:t>
      </w:r>
      <w:r w:rsidRPr="007A49BB">
        <w:t>V případě, že Dopravce písemně odmítne navrhovanou změnu příslušného dokumentu, jsou strany oprávněny před účinností změny příslušného dokumentu tuto Smlouvu vypovědět</w:t>
      </w:r>
      <w:bookmarkEnd w:id="90"/>
      <w:r w:rsidRPr="007A49BB">
        <w:t xml:space="preserve"> s výpovědní lhůtou dle odst. </w:t>
      </w:r>
      <w:r w:rsidR="002351DC" w:rsidRPr="007A49BB">
        <w:fldChar w:fldCharType="begin"/>
      </w:r>
      <w:r w:rsidR="002351DC" w:rsidRPr="007A49BB">
        <w:instrText xml:space="preserve"> REF _Ref15231440 \r \h </w:instrText>
      </w:r>
      <w:r w:rsidR="002351DC" w:rsidRPr="007A49BB">
        <w:fldChar w:fldCharType="separate"/>
      </w:r>
      <w:r w:rsidR="00715840">
        <w:t>12.4</w:t>
      </w:r>
      <w:r w:rsidR="002351DC" w:rsidRPr="007A49BB">
        <w:fldChar w:fldCharType="end"/>
      </w:r>
      <w:r w:rsidRPr="007A49BB">
        <w:t xml:space="preserve"> Smlouvy. V takovém případě do skončení výpovědní lhůty platí mezi stranami dosavadní podmínky, pokud se Strany nedohodnou jinak.</w:t>
      </w:r>
    </w:p>
    <w:p w14:paraId="38D2524A" w14:textId="3E661D5C" w:rsidR="000031BF" w:rsidRPr="007A49BB" w:rsidRDefault="000031BF" w:rsidP="006B37D0">
      <w:pPr>
        <w:pStyle w:val="Clanek11"/>
        <w:widowControl/>
        <w:tabs>
          <w:tab w:val="clear" w:pos="1180"/>
        </w:tabs>
        <w:ind w:left="0" w:hanging="709"/>
      </w:pPr>
      <w:r w:rsidRPr="007A49BB">
        <w:t xml:space="preserve">Neplatnost nebo neúčinnost některého ustanovení této </w:t>
      </w:r>
      <w:r w:rsidR="00AC28EE">
        <w:t>S</w:t>
      </w:r>
      <w:r w:rsidRPr="007A49BB">
        <w:t>mlouvy nezakládá neplatnost nebo neúčinnost celé</w:t>
      </w:r>
      <w:r w:rsidR="00AC28EE">
        <w:t xml:space="preserve"> této</w:t>
      </w:r>
      <w:r w:rsidRPr="007A49BB">
        <w:t xml:space="preserve"> Smlouvy.</w:t>
      </w:r>
    </w:p>
    <w:p w14:paraId="77ABBA92" w14:textId="76FDD101" w:rsidR="000031BF" w:rsidRPr="007A49BB" w:rsidRDefault="000031BF" w:rsidP="006B37D0">
      <w:pPr>
        <w:pStyle w:val="Clanek11"/>
        <w:widowControl/>
        <w:tabs>
          <w:tab w:val="clear" w:pos="1180"/>
        </w:tabs>
        <w:ind w:left="0" w:hanging="709"/>
      </w:pPr>
      <w:r w:rsidRPr="007A49BB">
        <w:t>Tato Smlouva může být změněna oboustranným projevem vůle, vyjádřeným písemným, listinným, datovaným, číslovaným a podepsaným dodatkem k této Smlouvě, pokud není výše v této Smlouvě stanoveno jinak.</w:t>
      </w:r>
    </w:p>
    <w:p w14:paraId="12215D24" w14:textId="77777777" w:rsidR="000031BF" w:rsidRPr="007A49BB" w:rsidRDefault="000031BF" w:rsidP="006B37D0">
      <w:pPr>
        <w:pStyle w:val="Clanek11"/>
        <w:widowControl/>
        <w:tabs>
          <w:tab w:val="clear" w:pos="1180"/>
        </w:tabs>
        <w:ind w:left="0" w:hanging="709"/>
      </w:pPr>
      <w:r w:rsidRPr="007A49BB">
        <w:t>Dopravce podpisem této Smlouvy prohlašuje, že neporušuje etické principy, principy společenské odpovědnosti a základní lidská práva.</w:t>
      </w:r>
    </w:p>
    <w:p w14:paraId="24FEE959" w14:textId="77777777" w:rsidR="000031BF" w:rsidRPr="007A49BB" w:rsidRDefault="000031BF" w:rsidP="006B37D0">
      <w:pPr>
        <w:pStyle w:val="Clanek11"/>
        <w:widowControl/>
        <w:tabs>
          <w:tab w:val="clear" w:pos="1180"/>
        </w:tabs>
        <w:ind w:left="0" w:hanging="709"/>
      </w:pPr>
      <w:r w:rsidRPr="007A49BB">
        <w:t>Dopravce je povinen postupovat ve svých pracovně právních vztazích s ohledem na principy rovných příležitostí mezi muži a ženami a zamezit situacím, ze kterých by mohla plynout diskriminace.</w:t>
      </w:r>
    </w:p>
    <w:p w14:paraId="624AC8CE" w14:textId="5E5D5F04" w:rsidR="000031BF" w:rsidRPr="007A49BB" w:rsidRDefault="002A78E5" w:rsidP="006B37D0">
      <w:pPr>
        <w:pStyle w:val="Clanek11"/>
        <w:widowControl/>
        <w:tabs>
          <w:tab w:val="clear" w:pos="1180"/>
        </w:tabs>
        <w:ind w:left="0" w:hanging="709"/>
      </w:pPr>
      <w:r w:rsidRPr="007A49BB">
        <w:t>Veškeré cenové údaje uvedené v této Smlouvě budou počítány jako ceny bez DPH</w:t>
      </w:r>
      <w:r>
        <w:t>, nestanoví-li právní předpisy jinak</w:t>
      </w:r>
      <w:r w:rsidRPr="007A49BB">
        <w:t>.</w:t>
      </w:r>
      <w:r>
        <w:t xml:space="preserve"> V takovém případě bude k částkám připočtena DPH v souladu s právními předpisy.</w:t>
      </w:r>
    </w:p>
    <w:p w14:paraId="6A067FFE" w14:textId="6E8139BF" w:rsidR="000031BF" w:rsidRPr="007A49BB" w:rsidRDefault="00AC28EE" w:rsidP="006B37D0">
      <w:pPr>
        <w:pStyle w:val="Clanek11"/>
        <w:widowControl/>
        <w:tabs>
          <w:tab w:val="clear" w:pos="1180"/>
        </w:tabs>
        <w:ind w:left="0" w:hanging="709"/>
      </w:pPr>
      <w:r>
        <w:t xml:space="preserve">Tato </w:t>
      </w:r>
      <w:r w:rsidR="000031BF" w:rsidRPr="007A49BB">
        <w:t>Smlouva je sepsána v</w:t>
      </w:r>
      <w:r w:rsidR="00422AAF">
        <w:t>e</w:t>
      </w:r>
      <w:r w:rsidR="000031BF" w:rsidRPr="007A49BB">
        <w:t xml:space="preserve"> </w:t>
      </w:r>
      <w:r w:rsidR="006D4E30">
        <w:t>dvou</w:t>
      </w:r>
      <w:r w:rsidR="000031BF" w:rsidRPr="007A49BB">
        <w:t xml:space="preserve"> vyhotoveních, z nichž každá ze </w:t>
      </w:r>
      <w:r>
        <w:t>S</w:t>
      </w:r>
      <w:r w:rsidR="000031BF" w:rsidRPr="007A49BB">
        <w:t xml:space="preserve">tran obdrží po </w:t>
      </w:r>
      <w:r w:rsidR="006D4E30">
        <w:t>jednom</w:t>
      </w:r>
      <w:r w:rsidR="000031BF" w:rsidRPr="007A49BB">
        <w:t xml:space="preserve"> vyhotovení.</w:t>
      </w:r>
    </w:p>
    <w:p w14:paraId="16692877" w14:textId="02936C00" w:rsidR="000031BF" w:rsidRPr="007A49BB" w:rsidRDefault="000031BF" w:rsidP="006B37D0">
      <w:pPr>
        <w:pStyle w:val="Clanek11"/>
        <w:widowControl/>
        <w:tabs>
          <w:tab w:val="clear" w:pos="1180"/>
        </w:tabs>
        <w:ind w:left="0" w:hanging="709"/>
      </w:pPr>
      <w:r w:rsidRPr="007A49BB">
        <w:t xml:space="preserve">Prorogační doložka: Strany se v souladu s ustanovením § 89a zákona č. 99/1963 Sb., občanského soudního řádu, ve znění pozdějších předpisů, dohodly na tom, že místně příslušný soud pro rozhodování sporů z této Smlouvy je </w:t>
      </w:r>
      <w:r w:rsidR="00AD2A06">
        <w:t>Okresní</w:t>
      </w:r>
      <w:r w:rsidRPr="007A49BB">
        <w:t xml:space="preserve"> soud v </w:t>
      </w:r>
      <w:r w:rsidR="00AD2A06">
        <w:t>Jihlavě</w:t>
      </w:r>
      <w:r w:rsidRPr="007A49BB">
        <w:t> a v případě, že je pro řízení v prvním stupni věcně příslušný krajský soud, sjednává se jako místně příslušný soud pro rozhodování sporů z této smlouvy Krajský soud v Brně.</w:t>
      </w:r>
    </w:p>
    <w:p w14:paraId="5B421400" w14:textId="6E9140BB" w:rsidR="000031BF" w:rsidRPr="007A49BB" w:rsidRDefault="00AC28EE" w:rsidP="006B37D0">
      <w:pPr>
        <w:pStyle w:val="Clanek11"/>
        <w:widowControl/>
        <w:tabs>
          <w:tab w:val="clear" w:pos="1180"/>
        </w:tabs>
        <w:ind w:left="0" w:hanging="709"/>
      </w:pPr>
      <w:r>
        <w:t xml:space="preserve">Tato </w:t>
      </w:r>
      <w:r w:rsidR="00D5632D">
        <w:t>S</w:t>
      </w:r>
      <w:r w:rsidR="000031BF" w:rsidRPr="007A49BB">
        <w:t>mlouva nabývá platnosti dnem podpisu poslední ze Stran a účinnosti v souladu s § 6 odst. 1 zákona č. 340/2015 Sb., o zvláštních podmínkách účinnosti některých smluv, uveřejňování těchto smluv a</w:t>
      </w:r>
      <w:r w:rsidR="008D270F" w:rsidRPr="007A49BB">
        <w:t> </w:t>
      </w:r>
      <w:r w:rsidR="000031BF" w:rsidRPr="007A49BB">
        <w:t>o</w:t>
      </w:r>
      <w:r w:rsidR="008D270F" w:rsidRPr="007A49BB">
        <w:t> </w:t>
      </w:r>
      <w:r w:rsidR="000031BF" w:rsidRPr="007A49BB">
        <w:t xml:space="preserve">registru smluv (zákon o registru smluv), ve znění pozdějších předpisů, nejdříve dnem jejího uveřejnění v registru smluv. </w:t>
      </w:r>
    </w:p>
    <w:p w14:paraId="11063BBD" w14:textId="3922D36C" w:rsidR="000031BF" w:rsidRPr="007A49BB" w:rsidRDefault="000031BF" w:rsidP="006B37D0">
      <w:pPr>
        <w:pStyle w:val="Clanek11"/>
        <w:widowControl/>
        <w:tabs>
          <w:tab w:val="clear" w:pos="1180"/>
        </w:tabs>
        <w:ind w:left="0" w:hanging="709"/>
      </w:pPr>
      <w:bookmarkStart w:id="91" w:name="_Ref16592409"/>
      <w:r w:rsidRPr="007A49BB">
        <w:lastRenderedPageBreak/>
        <w:t>Nedílnou součástí této Smlouvy</w:t>
      </w:r>
      <w:r w:rsidR="00F26BD2">
        <w:t xml:space="preserve"> je dokument Smluvní pokuty a </w:t>
      </w:r>
      <w:r w:rsidRPr="007A49BB">
        <w:t>následující přílohy:</w:t>
      </w:r>
      <w:bookmarkEnd w:id="91"/>
    </w:p>
    <w:p w14:paraId="372E7F2D" w14:textId="55EB674B" w:rsidR="000031BF" w:rsidRDefault="000031BF" w:rsidP="006B37D0">
      <w:pPr>
        <w:pStyle w:val="Claneka"/>
        <w:widowControl/>
        <w:tabs>
          <w:tab w:val="clear" w:pos="1734"/>
        </w:tabs>
        <w:ind w:left="426" w:hanging="426"/>
        <w:rPr>
          <w:rFonts w:asciiTheme="minorHAnsi" w:hAnsiTheme="minorHAnsi" w:cstheme="minorHAnsi"/>
          <w:szCs w:val="22"/>
        </w:rPr>
      </w:pPr>
      <w:bookmarkStart w:id="92" w:name="_Hlk61507578"/>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1</w:t>
      </w:r>
      <w:r w:rsidR="000C4CE9">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F83C5C" w:rsidRPr="00F83C5C">
        <w:rPr>
          <w:rFonts w:asciiTheme="minorHAnsi" w:hAnsiTheme="minorHAnsi" w:cstheme="minorHAnsi"/>
          <w:szCs w:val="22"/>
        </w:rPr>
        <w:t>Rozsah Závazku veřejné služby, Rámcové návrhy jízdních řádů, Nezávazný návrh oběhů vozidel, Správa zastávek</w:t>
      </w:r>
      <w:r w:rsidR="009C3EDD">
        <w:rPr>
          <w:rFonts w:asciiTheme="minorHAnsi" w:hAnsiTheme="minorHAnsi" w:cstheme="minorHAnsi"/>
          <w:szCs w:val="22"/>
        </w:rPr>
        <w:t xml:space="preserve">, </w:t>
      </w:r>
      <w:r w:rsidR="009C3EDD" w:rsidRPr="009C3EDD">
        <w:rPr>
          <w:rFonts w:asciiTheme="minorHAnsi" w:hAnsiTheme="minorHAnsi" w:cstheme="minorHAnsi"/>
          <w:szCs w:val="22"/>
        </w:rPr>
        <w:t>Nasazení vozidel na jednotlivé turnusy</w:t>
      </w:r>
    </w:p>
    <w:p w14:paraId="60765270" w14:textId="50DD570F" w:rsidR="000C4CE9"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1</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Rozsah Závazku veřejné služby, Rámcové návrhy jízdních řádů, Nezávazný návrh oběhů vozidel, Správa zastávek</w:t>
      </w:r>
    </w:p>
    <w:p w14:paraId="4FC46349" w14:textId="5920E331" w:rsidR="00AE4CB4"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2</w:t>
      </w:r>
      <w:bookmarkStart w:id="93" w:name="_Ref271621990"/>
      <w:r w:rsidR="000C4CE9">
        <w:rPr>
          <w:rFonts w:asciiTheme="minorHAnsi" w:hAnsiTheme="minorHAnsi" w:cstheme="minorHAnsi"/>
          <w:szCs w:val="22"/>
          <w:u w:val="single"/>
        </w:rPr>
        <w:t>a</w:t>
      </w:r>
      <w:r w:rsidR="00AE4CB4" w:rsidRPr="007A49BB">
        <w:rPr>
          <w:rFonts w:asciiTheme="minorHAnsi" w:hAnsiTheme="minorHAnsi" w:cstheme="minorHAnsi"/>
          <w:szCs w:val="22"/>
          <w:u w:val="single"/>
        </w:rPr>
        <w:t> </w:t>
      </w:r>
      <w:r w:rsidR="00AE4CB4" w:rsidRPr="007A49BB">
        <w:rPr>
          <w:rFonts w:asciiTheme="minorHAnsi" w:hAnsiTheme="minorHAnsi" w:cstheme="minorHAnsi"/>
          <w:szCs w:val="22"/>
        </w:rPr>
        <w:t>– </w:t>
      </w:r>
      <w:r w:rsidR="00F83C5C" w:rsidRPr="00F83C5C">
        <w:rPr>
          <w:rFonts w:asciiTheme="minorHAnsi" w:hAnsiTheme="minorHAnsi" w:cstheme="minorHAnsi"/>
          <w:szCs w:val="22"/>
        </w:rPr>
        <w:t>Nabídkov</w:t>
      </w:r>
      <w:r w:rsidR="005B06B0">
        <w:rPr>
          <w:rFonts w:asciiTheme="minorHAnsi" w:hAnsiTheme="minorHAnsi" w:cstheme="minorHAnsi"/>
          <w:szCs w:val="22"/>
        </w:rPr>
        <w:t>á</w:t>
      </w:r>
      <w:r w:rsidR="00F83C5C" w:rsidRPr="00F83C5C">
        <w:rPr>
          <w:rFonts w:asciiTheme="minorHAnsi" w:hAnsiTheme="minorHAnsi" w:cstheme="minorHAnsi"/>
          <w:szCs w:val="22"/>
        </w:rPr>
        <w:t xml:space="preserve"> cen</w:t>
      </w:r>
      <w:r w:rsidR="005B06B0">
        <w:rPr>
          <w:rFonts w:asciiTheme="minorHAnsi" w:hAnsiTheme="minorHAnsi" w:cstheme="minorHAnsi"/>
          <w:szCs w:val="22"/>
        </w:rPr>
        <w:t>a</w:t>
      </w:r>
      <w:r w:rsidR="00F83C5C"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517A2C20" w14:textId="08D11BB7" w:rsidR="000C4CE9" w:rsidRPr="007A49BB"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2</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Nabídkov</w:t>
      </w:r>
      <w:r>
        <w:rPr>
          <w:rFonts w:asciiTheme="minorHAnsi" w:hAnsiTheme="minorHAnsi" w:cstheme="minorHAnsi"/>
          <w:szCs w:val="22"/>
        </w:rPr>
        <w:t>á</w:t>
      </w:r>
      <w:r w:rsidRPr="00F83C5C">
        <w:rPr>
          <w:rFonts w:asciiTheme="minorHAnsi" w:hAnsiTheme="minorHAnsi" w:cstheme="minorHAnsi"/>
          <w:szCs w:val="22"/>
        </w:rPr>
        <w:t xml:space="preserve"> cen</w:t>
      </w:r>
      <w:r>
        <w:rPr>
          <w:rFonts w:asciiTheme="minorHAnsi" w:hAnsiTheme="minorHAnsi" w:cstheme="minorHAnsi"/>
          <w:szCs w:val="22"/>
        </w:rPr>
        <w:t>a</w:t>
      </w:r>
      <w:r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42C1C9B4" w14:textId="358A0C8A" w:rsidR="000031BF" w:rsidRPr="003709ED" w:rsidRDefault="000031BF" w:rsidP="003709ED">
      <w:pPr>
        <w:pStyle w:val="Claneka"/>
        <w:widowControl/>
        <w:tabs>
          <w:tab w:val="clear" w:pos="1734"/>
        </w:tabs>
        <w:ind w:left="426" w:hanging="426"/>
        <w:rPr>
          <w:rFonts w:asciiTheme="minorHAnsi" w:hAnsiTheme="minorHAnsi" w:cstheme="minorHAnsi"/>
          <w:szCs w:val="22"/>
        </w:rPr>
      </w:pPr>
      <w:bookmarkStart w:id="94" w:name="_Ref63949854"/>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3</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3709ED">
        <w:rPr>
          <w:rFonts w:asciiTheme="minorHAnsi" w:hAnsiTheme="minorHAnsi" w:cstheme="minorHAnsi"/>
          <w:szCs w:val="22"/>
        </w:rPr>
        <w:t>Ceny vjezdů na autobusová nádraží</w:t>
      </w:r>
      <w:bookmarkEnd w:id="94"/>
    </w:p>
    <w:p w14:paraId="1F63D875" w14:textId="33187326"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4</w:t>
      </w:r>
      <w:r w:rsidR="00084D2A">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Sazebník smluvních </w:t>
      </w:r>
      <w:r w:rsidR="00F83C5C">
        <w:rPr>
          <w:rFonts w:asciiTheme="minorHAnsi" w:hAnsiTheme="minorHAnsi" w:cstheme="minorHAnsi"/>
          <w:szCs w:val="22"/>
        </w:rPr>
        <w:t>pokut</w:t>
      </w:r>
      <w:r w:rsidRPr="007A49BB">
        <w:rPr>
          <w:rFonts w:asciiTheme="minorHAnsi" w:hAnsiTheme="minorHAnsi" w:cstheme="minorHAnsi"/>
          <w:szCs w:val="22"/>
        </w:rPr>
        <w:t xml:space="preserve"> </w:t>
      </w:r>
      <w:r w:rsidR="00093BB8" w:rsidRPr="00093BB8">
        <w:rPr>
          <w:rFonts w:asciiTheme="minorHAnsi" w:hAnsiTheme="minorHAnsi" w:cstheme="minorHAnsi"/>
          <w:szCs w:val="22"/>
        </w:rPr>
        <w:t>za porušení Technických a provozních standardů VDV</w:t>
      </w:r>
    </w:p>
    <w:p w14:paraId="7D029B18" w14:textId="4E7886A6" w:rsidR="00084D2A" w:rsidRPr="007A49BB" w:rsidRDefault="00084D2A"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4</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xml:space="preserve">– Sazebník smluvních </w:t>
      </w:r>
      <w:r>
        <w:rPr>
          <w:rFonts w:asciiTheme="minorHAnsi" w:hAnsiTheme="minorHAnsi" w:cstheme="minorHAnsi"/>
          <w:szCs w:val="22"/>
        </w:rPr>
        <w:t>pokut</w:t>
      </w:r>
      <w:r w:rsidRPr="007A49BB">
        <w:rPr>
          <w:rFonts w:asciiTheme="minorHAnsi" w:hAnsiTheme="minorHAnsi" w:cstheme="minorHAnsi"/>
          <w:szCs w:val="22"/>
        </w:rPr>
        <w:t xml:space="preserve"> </w:t>
      </w:r>
      <w:r w:rsidRPr="00093BB8">
        <w:rPr>
          <w:rFonts w:asciiTheme="minorHAnsi" w:hAnsiTheme="minorHAnsi" w:cstheme="minorHAnsi"/>
          <w:szCs w:val="22"/>
        </w:rPr>
        <w:t>za porušení Technických a provozních standardů VDV</w:t>
      </w:r>
    </w:p>
    <w:bookmarkEnd w:id="93"/>
    <w:p w14:paraId="5473C0B7" w14:textId="52F3DC5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5</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Vzor </w:t>
      </w:r>
      <w:r w:rsidR="004102EF" w:rsidRPr="007A49BB">
        <w:rPr>
          <w:rFonts w:asciiTheme="minorHAnsi" w:hAnsiTheme="minorHAnsi" w:cstheme="minorHAnsi"/>
          <w:szCs w:val="22"/>
        </w:rPr>
        <w:t>formuláře – přehled</w:t>
      </w:r>
      <w:r w:rsidRPr="007A49BB">
        <w:rPr>
          <w:rFonts w:asciiTheme="minorHAnsi" w:hAnsiTheme="minorHAnsi" w:cstheme="minorHAnsi"/>
          <w:szCs w:val="22"/>
        </w:rPr>
        <w:t xml:space="preserve"> vozového parku</w:t>
      </w:r>
    </w:p>
    <w:p w14:paraId="31F3C619" w14:textId="5A2E9539"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6</w:t>
      </w:r>
      <w:r w:rsidR="009D7F4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Garance návazností </w:t>
      </w:r>
    </w:p>
    <w:p w14:paraId="70036CEB" w14:textId="481F8878"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7</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Pravidla technologických postupů, organizačního a technického zabezpečení provozu</w:t>
      </w:r>
    </w:p>
    <w:bookmarkEnd w:id="92"/>
    <w:p w14:paraId="1671A03C" w14:textId="7CC3387C" w:rsidR="000031BF" w:rsidRPr="007A49BB" w:rsidRDefault="000031BF" w:rsidP="006B37D0">
      <w:pPr>
        <w:pStyle w:val="Clanek11"/>
        <w:widowControl/>
        <w:tabs>
          <w:tab w:val="clear" w:pos="1180"/>
        </w:tabs>
        <w:ind w:left="0" w:hanging="709"/>
      </w:pPr>
      <w:r w:rsidRPr="007A49BB">
        <w:t xml:space="preserve">Akceptace návrhu této </w:t>
      </w:r>
      <w:r w:rsidR="00AC28EE">
        <w:t>S</w:t>
      </w:r>
      <w:r w:rsidRPr="007A49BB">
        <w:t>mlouvy s dodatky nebo odchylkami, které podstatně nemění podmínky návrhu, je vyloučena.</w:t>
      </w:r>
    </w:p>
    <w:p w14:paraId="56192D21" w14:textId="77777777" w:rsidR="00C77C64" w:rsidRPr="007A49BB" w:rsidRDefault="00C77C64" w:rsidP="006B37D0">
      <w:pPr>
        <w:jc w:val="left"/>
        <w:rPr>
          <w:rFonts w:asciiTheme="minorHAnsi" w:hAnsiTheme="minorHAnsi" w:cstheme="minorHAnsi"/>
          <w:b/>
          <w:sz w:val="22"/>
          <w:szCs w:val="22"/>
        </w:rPr>
      </w:pPr>
      <w:r w:rsidRPr="007A49BB">
        <w:rPr>
          <w:rFonts w:asciiTheme="minorHAnsi" w:hAnsiTheme="minorHAnsi" w:cstheme="minorHAnsi"/>
          <w:b/>
          <w:sz w:val="22"/>
          <w:szCs w:val="22"/>
        </w:rPr>
        <w:br w:type="page"/>
      </w:r>
    </w:p>
    <w:p w14:paraId="6C16F6A9" w14:textId="02DC3CE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lastRenderedPageBreak/>
        <w:t>PODPISOVÁ STRANA</w:t>
      </w:r>
    </w:p>
    <w:p w14:paraId="4801B0EC"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6F590C" w:rsidRPr="007A49BB" w14:paraId="5CEE3D8B" w14:textId="77777777" w:rsidTr="006F590C">
        <w:tc>
          <w:tcPr>
            <w:tcW w:w="4644" w:type="dxa"/>
          </w:tcPr>
          <w:p w14:paraId="38939627" w14:textId="77777777" w:rsidR="00C77C64" w:rsidRPr="007A49BB" w:rsidRDefault="00C77C64" w:rsidP="006B37D0">
            <w:pPr>
              <w:spacing w:before="120" w:after="120"/>
              <w:rPr>
                <w:rFonts w:asciiTheme="minorHAnsi" w:hAnsiTheme="minorHAnsi" w:cstheme="minorHAnsi"/>
                <w:b/>
                <w:sz w:val="22"/>
                <w:szCs w:val="22"/>
              </w:rPr>
            </w:pPr>
          </w:p>
          <w:p w14:paraId="02D42F0D" w14:textId="77777777" w:rsidR="00C77C64" w:rsidRPr="007A49BB" w:rsidRDefault="00C77C64" w:rsidP="006B37D0">
            <w:pPr>
              <w:spacing w:before="120" w:after="120"/>
              <w:rPr>
                <w:rFonts w:asciiTheme="minorHAnsi" w:hAnsiTheme="minorHAnsi" w:cstheme="minorHAnsi"/>
                <w:b/>
                <w:sz w:val="22"/>
                <w:szCs w:val="22"/>
              </w:rPr>
            </w:pPr>
          </w:p>
          <w:p w14:paraId="03ED2D92" w14:textId="10F42FA3"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Objednatel</w:t>
            </w:r>
          </w:p>
        </w:tc>
        <w:tc>
          <w:tcPr>
            <w:tcW w:w="4678" w:type="dxa"/>
          </w:tcPr>
          <w:p w14:paraId="099C2AA2" w14:textId="77777777" w:rsidR="00C77C64" w:rsidRPr="007A49BB" w:rsidRDefault="00C77C64" w:rsidP="006B37D0">
            <w:pPr>
              <w:spacing w:before="120" w:after="120"/>
              <w:rPr>
                <w:rFonts w:asciiTheme="minorHAnsi" w:hAnsiTheme="minorHAnsi" w:cstheme="minorHAnsi"/>
                <w:b/>
                <w:sz w:val="22"/>
                <w:szCs w:val="22"/>
              </w:rPr>
            </w:pPr>
          </w:p>
          <w:p w14:paraId="1F7D08A0" w14:textId="77777777" w:rsidR="00C77C64" w:rsidRPr="007A49BB" w:rsidRDefault="00C77C64" w:rsidP="006B37D0">
            <w:pPr>
              <w:spacing w:before="120" w:after="120"/>
              <w:rPr>
                <w:rFonts w:asciiTheme="minorHAnsi" w:hAnsiTheme="minorHAnsi" w:cstheme="minorHAnsi"/>
                <w:b/>
                <w:sz w:val="22"/>
                <w:szCs w:val="22"/>
              </w:rPr>
            </w:pPr>
          </w:p>
          <w:p w14:paraId="3CF9F9BB" w14:textId="471C307D"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Dopravce</w:t>
            </w:r>
          </w:p>
        </w:tc>
      </w:tr>
      <w:tr w:rsidR="006F590C" w:rsidRPr="007A49BB" w14:paraId="2500D351" w14:textId="77777777" w:rsidTr="006F590C">
        <w:tc>
          <w:tcPr>
            <w:tcW w:w="4644" w:type="dxa"/>
          </w:tcPr>
          <w:p w14:paraId="3ABBE9B1"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5601103A"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c>
          <w:tcPr>
            <w:tcW w:w="4678" w:type="dxa"/>
          </w:tcPr>
          <w:p w14:paraId="01D8749D"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67FE61F5"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r>
      <w:tr w:rsidR="006F590C" w:rsidRPr="007A49BB" w14:paraId="27E176EE" w14:textId="77777777" w:rsidTr="006F590C">
        <w:tc>
          <w:tcPr>
            <w:tcW w:w="4644" w:type="dxa"/>
          </w:tcPr>
          <w:p w14:paraId="2BB796B4" w14:textId="77777777" w:rsidR="006F590C" w:rsidRPr="007A49BB" w:rsidRDefault="006F590C" w:rsidP="006B37D0">
            <w:pPr>
              <w:spacing w:before="120" w:after="120"/>
              <w:rPr>
                <w:rFonts w:asciiTheme="minorHAnsi" w:hAnsiTheme="minorHAnsi" w:cstheme="minorHAnsi"/>
                <w:sz w:val="22"/>
                <w:szCs w:val="22"/>
              </w:rPr>
            </w:pPr>
          </w:p>
          <w:p w14:paraId="3D1D4DC9" w14:textId="77777777" w:rsidR="006F590C" w:rsidRPr="007A49BB" w:rsidRDefault="006F590C" w:rsidP="006B37D0">
            <w:pPr>
              <w:spacing w:before="120" w:after="120"/>
              <w:rPr>
                <w:rFonts w:asciiTheme="minorHAnsi" w:hAnsiTheme="minorHAnsi" w:cstheme="minorHAnsi"/>
                <w:sz w:val="22"/>
                <w:szCs w:val="22"/>
              </w:rPr>
            </w:pPr>
          </w:p>
          <w:p w14:paraId="283DDC0E"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c>
          <w:tcPr>
            <w:tcW w:w="4678" w:type="dxa"/>
          </w:tcPr>
          <w:p w14:paraId="682FDC3A" w14:textId="77777777" w:rsidR="006F590C" w:rsidRPr="007A49BB" w:rsidRDefault="006F590C" w:rsidP="006B37D0">
            <w:pPr>
              <w:spacing w:before="120" w:after="120"/>
              <w:rPr>
                <w:rFonts w:asciiTheme="minorHAnsi" w:hAnsiTheme="minorHAnsi" w:cstheme="minorHAnsi"/>
                <w:sz w:val="22"/>
                <w:szCs w:val="22"/>
              </w:rPr>
            </w:pPr>
          </w:p>
          <w:p w14:paraId="0F20806E" w14:textId="77777777" w:rsidR="006F590C" w:rsidRPr="007A49BB" w:rsidRDefault="006F590C" w:rsidP="006B37D0">
            <w:pPr>
              <w:spacing w:before="120" w:after="120"/>
              <w:rPr>
                <w:rFonts w:asciiTheme="minorHAnsi" w:hAnsiTheme="minorHAnsi" w:cstheme="minorHAnsi"/>
                <w:sz w:val="22"/>
                <w:szCs w:val="22"/>
              </w:rPr>
            </w:pPr>
          </w:p>
          <w:p w14:paraId="6CEBA9E4"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r>
      <w:tr w:rsidR="006F590C" w:rsidRPr="007A49BB" w14:paraId="1E957EA0" w14:textId="77777777" w:rsidTr="006F590C">
        <w:tc>
          <w:tcPr>
            <w:tcW w:w="4644" w:type="dxa"/>
          </w:tcPr>
          <w:p w14:paraId="0F9C5FE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7D17F9C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c>
          <w:tcPr>
            <w:tcW w:w="4678" w:type="dxa"/>
          </w:tcPr>
          <w:p w14:paraId="1BD657D5"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08F448B2"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r>
    </w:tbl>
    <w:p w14:paraId="68278F2C" w14:textId="77777777" w:rsidR="006F590C" w:rsidRPr="007A49BB" w:rsidRDefault="006F590C" w:rsidP="006B37D0">
      <w:pPr>
        <w:pStyle w:val="Nadpis1"/>
        <w:numPr>
          <w:ilvl w:val="0"/>
          <w:numId w:val="0"/>
        </w:numPr>
        <w:spacing w:before="120" w:after="120"/>
        <w:rPr>
          <w:rFonts w:asciiTheme="minorHAnsi" w:hAnsiTheme="minorHAnsi" w:cstheme="minorHAnsi"/>
          <w:szCs w:val="22"/>
        </w:rPr>
      </w:pPr>
    </w:p>
    <w:p w14:paraId="50AC7D06" w14:textId="1EE52236" w:rsidR="00556F94" w:rsidRPr="007A49BB" w:rsidRDefault="00556F94" w:rsidP="006B37D0">
      <w:pPr>
        <w:pStyle w:val="2nesltext"/>
        <w:spacing w:before="120" w:after="120"/>
        <w:rPr>
          <w:rFonts w:asciiTheme="minorHAnsi" w:hAnsiTheme="minorHAnsi" w:cstheme="minorHAnsi"/>
        </w:rPr>
      </w:pPr>
    </w:p>
    <w:p w14:paraId="51ECF973" w14:textId="77777777" w:rsidR="00C77C64" w:rsidRPr="007A49BB" w:rsidRDefault="00C77C64" w:rsidP="006B37D0">
      <w:pPr>
        <w:pStyle w:val="Nadpis1"/>
        <w:keepNext w:val="0"/>
        <w:numPr>
          <w:ilvl w:val="0"/>
          <w:numId w:val="0"/>
        </w:numPr>
        <w:spacing w:before="120" w:after="120"/>
        <w:jc w:val="left"/>
        <w:rPr>
          <w:rFonts w:asciiTheme="minorHAnsi" w:hAnsiTheme="minorHAnsi" w:cstheme="minorHAnsi"/>
        </w:rPr>
      </w:pPr>
    </w:p>
    <w:p w14:paraId="0B2A9915" w14:textId="77777777" w:rsidR="00C77C64" w:rsidRPr="007A49BB" w:rsidRDefault="00C77C64" w:rsidP="006B37D0">
      <w:pPr>
        <w:pStyle w:val="Nadpis1"/>
        <w:numPr>
          <w:ilvl w:val="0"/>
          <w:numId w:val="0"/>
        </w:numPr>
        <w:spacing w:before="120" w:after="120"/>
        <w:ind w:left="567"/>
        <w:jc w:val="center"/>
        <w:rPr>
          <w:rFonts w:asciiTheme="minorHAnsi" w:hAnsiTheme="minorHAnsi" w:cstheme="minorHAnsi"/>
          <w:szCs w:val="22"/>
        </w:rPr>
      </w:pPr>
      <w:r w:rsidRPr="007A49BB">
        <w:rPr>
          <w:rFonts w:asciiTheme="minorHAnsi" w:hAnsiTheme="minorHAnsi" w:cstheme="minorHAnsi"/>
          <w:szCs w:val="22"/>
        </w:rPr>
        <w:t>Doložka</w:t>
      </w:r>
    </w:p>
    <w:p w14:paraId="7C3F681B" w14:textId="77777777" w:rsidR="00C77C64" w:rsidRPr="007A49BB" w:rsidRDefault="00C77C64" w:rsidP="006B37D0">
      <w:pPr>
        <w:spacing w:before="120" w:after="120"/>
        <w:jc w:val="center"/>
        <w:rPr>
          <w:rFonts w:asciiTheme="minorHAnsi" w:hAnsiTheme="minorHAnsi" w:cstheme="minorHAnsi"/>
          <w:sz w:val="22"/>
          <w:szCs w:val="22"/>
        </w:rPr>
      </w:pPr>
      <w:r w:rsidRPr="007A49BB">
        <w:rPr>
          <w:rFonts w:asciiTheme="minorHAnsi" w:hAnsiTheme="minorHAnsi" w:cstheme="minorHAnsi"/>
          <w:b/>
          <w:bCs/>
          <w:sz w:val="22"/>
          <w:szCs w:val="22"/>
        </w:rPr>
        <w:t>podle § 23 zákona č. 129/2000 Sb., o krajích, v platném znění,</w:t>
      </w:r>
    </w:p>
    <w:p w14:paraId="2789DDD4" w14:textId="77777777" w:rsidR="00C77C64" w:rsidRPr="007A49BB" w:rsidRDefault="00C77C64" w:rsidP="006B37D0">
      <w:pPr>
        <w:tabs>
          <w:tab w:val="left" w:pos="720"/>
        </w:tabs>
        <w:spacing w:before="120" w:after="120"/>
        <w:rPr>
          <w:rFonts w:asciiTheme="minorHAnsi" w:hAnsiTheme="minorHAnsi" w:cstheme="minorHAnsi"/>
          <w:sz w:val="22"/>
          <w:szCs w:val="22"/>
        </w:rPr>
      </w:pPr>
    </w:p>
    <w:p w14:paraId="6F0FD7F8" w14:textId="3D2E716C" w:rsidR="00C77C64" w:rsidRDefault="00C77C64" w:rsidP="00EC5553">
      <w:pPr>
        <w:pStyle w:val="Zkladntext2"/>
        <w:tabs>
          <w:tab w:val="left" w:pos="720"/>
        </w:tabs>
        <w:spacing w:before="120"/>
        <w:rPr>
          <w:rFonts w:asciiTheme="minorHAnsi" w:hAnsiTheme="minorHAnsi" w:cstheme="minorHAnsi"/>
          <w:sz w:val="22"/>
          <w:szCs w:val="22"/>
        </w:rPr>
      </w:pPr>
      <w:r w:rsidRPr="007A49BB">
        <w:rPr>
          <w:rFonts w:asciiTheme="minorHAnsi" w:hAnsiTheme="minorHAnsi" w:cstheme="minorHAnsi"/>
          <w:sz w:val="22"/>
          <w:szCs w:val="22"/>
        </w:rPr>
        <w:t xml:space="preserve">Tato smlouva byla schválena Radou </w:t>
      </w:r>
      <w:r w:rsidR="006F4B27">
        <w:rPr>
          <w:rFonts w:asciiTheme="minorHAnsi" w:hAnsiTheme="minorHAnsi" w:cstheme="minorHAnsi"/>
          <w:sz w:val="22"/>
          <w:szCs w:val="22"/>
        </w:rPr>
        <w:t>K</w:t>
      </w:r>
      <w:r w:rsidRPr="007A49BB">
        <w:rPr>
          <w:rFonts w:asciiTheme="minorHAnsi" w:hAnsiTheme="minorHAnsi" w:cstheme="minorHAnsi"/>
          <w:sz w:val="22"/>
          <w:szCs w:val="22"/>
        </w:rPr>
        <w:t xml:space="preserve">raje Vysočina na…………schůzi, konané dne ………….., usnesením č. ……………..  nadpoloviční většinou hlasů všech členů </w:t>
      </w:r>
      <w:r w:rsidR="006F4B27">
        <w:rPr>
          <w:rFonts w:asciiTheme="minorHAnsi" w:hAnsiTheme="minorHAnsi" w:cstheme="minorHAnsi"/>
          <w:sz w:val="22"/>
          <w:szCs w:val="22"/>
        </w:rPr>
        <w:t>R</w:t>
      </w:r>
      <w:r w:rsidRPr="007A49BB">
        <w:rPr>
          <w:rFonts w:asciiTheme="minorHAnsi" w:hAnsiTheme="minorHAnsi" w:cstheme="minorHAnsi"/>
          <w:sz w:val="22"/>
          <w:szCs w:val="22"/>
        </w:rPr>
        <w:t xml:space="preserve">ady kraje. </w:t>
      </w:r>
    </w:p>
    <w:p w14:paraId="39C20A76" w14:textId="77777777" w:rsidR="00F26BD2" w:rsidRPr="007A49BB" w:rsidRDefault="00F26BD2" w:rsidP="00EC5553">
      <w:pPr>
        <w:pStyle w:val="Zkladntext2"/>
        <w:tabs>
          <w:tab w:val="left" w:pos="720"/>
        </w:tabs>
        <w:spacing w:before="120"/>
        <w:rPr>
          <w:rFonts w:asciiTheme="minorHAnsi" w:hAnsiTheme="minorHAnsi" w:cstheme="minorHAnsi"/>
          <w:sz w:val="22"/>
          <w:szCs w:val="22"/>
        </w:rPr>
      </w:pPr>
    </w:p>
    <w:p w14:paraId="36217912" w14:textId="77777777" w:rsidR="00F26BD2" w:rsidRDefault="00F26BD2" w:rsidP="006B37D0">
      <w:pPr>
        <w:pStyle w:val="2nesltext"/>
        <w:spacing w:before="120" w:after="120"/>
        <w:rPr>
          <w:rFonts w:asciiTheme="minorHAnsi" w:hAnsiTheme="minorHAnsi" w:cstheme="minorHAnsi"/>
        </w:rPr>
        <w:sectPr w:rsidR="00F26BD2" w:rsidSect="00E62F47">
          <w:headerReference w:type="default" r:id="rId7"/>
          <w:footerReference w:type="default" r:id="rId8"/>
          <w:headerReference w:type="first" r:id="rId9"/>
          <w:footerReference w:type="first" r:id="rId10"/>
          <w:pgSz w:w="11906" w:h="16838"/>
          <w:pgMar w:top="1417" w:right="1417" w:bottom="1417" w:left="1417" w:header="709" w:footer="709" w:gutter="0"/>
          <w:cols w:space="708"/>
          <w:docGrid w:linePitch="360"/>
        </w:sectPr>
      </w:pPr>
    </w:p>
    <w:p w14:paraId="575E2637" w14:textId="5DE1B99D" w:rsidR="00C77C64" w:rsidRPr="002E49D1" w:rsidRDefault="002E49D1" w:rsidP="002E49D1">
      <w:pPr>
        <w:pStyle w:val="Nzev"/>
        <w:rPr>
          <w:rFonts w:asciiTheme="minorHAnsi" w:hAnsiTheme="minorHAnsi" w:cstheme="minorHAnsi"/>
          <w:sz w:val="44"/>
          <w:szCs w:val="44"/>
        </w:rPr>
      </w:pPr>
      <w:r w:rsidRPr="002E49D1">
        <w:rPr>
          <w:rFonts w:asciiTheme="minorHAnsi" w:hAnsiTheme="minorHAnsi" w:cstheme="minorHAnsi"/>
          <w:sz w:val="44"/>
          <w:szCs w:val="44"/>
        </w:rPr>
        <w:lastRenderedPageBreak/>
        <w:t>Smluvní pokuty</w:t>
      </w:r>
    </w:p>
    <w:p w14:paraId="267E7F2D" w14:textId="77777777" w:rsidR="002E49D1" w:rsidRDefault="002E49D1" w:rsidP="006B37D0">
      <w:pPr>
        <w:pStyle w:val="2nesltext"/>
        <w:spacing w:before="120" w:after="120"/>
        <w:rPr>
          <w:rFonts w:asciiTheme="minorHAnsi" w:hAnsiTheme="minorHAnsi" w:cstheme="minorHAnsi"/>
        </w:rPr>
      </w:pPr>
    </w:p>
    <w:tbl>
      <w:tblPr>
        <w:tblStyle w:val="Tabulkaseznamu4zvraznn3"/>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5760"/>
        <w:gridCol w:w="2977"/>
        <w:gridCol w:w="1417"/>
        <w:gridCol w:w="2552"/>
      </w:tblGrid>
      <w:tr w:rsidR="002E49D1" w:rsidRPr="002E49D1" w14:paraId="33650AAC" w14:textId="77777777" w:rsidTr="00313A34">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tcBorders>
              <w:top w:val="none" w:sz="0" w:space="0" w:color="auto"/>
              <w:left w:val="none" w:sz="0" w:space="0" w:color="auto"/>
              <w:bottom w:val="none" w:sz="0" w:space="0" w:color="auto"/>
            </w:tcBorders>
            <w:vAlign w:val="center"/>
          </w:tcPr>
          <w:p w14:paraId="2A975102" w14:textId="77777777" w:rsidR="002E49D1" w:rsidRPr="002E49D1" w:rsidRDefault="002E49D1" w:rsidP="00F521AB">
            <w:pPr>
              <w:jc w:val="center"/>
              <w:rPr>
                <w:rFonts w:asciiTheme="minorHAnsi" w:hAnsiTheme="minorHAnsi" w:cstheme="minorHAnsi"/>
                <w:color w:val="auto"/>
                <w:sz w:val="20"/>
                <w:szCs w:val="20"/>
              </w:rPr>
            </w:pPr>
            <w:bookmarkStart w:id="95" w:name="_Hlk523308623"/>
            <w:r w:rsidRPr="002E49D1">
              <w:rPr>
                <w:rFonts w:asciiTheme="minorHAnsi" w:hAnsiTheme="minorHAnsi" w:cstheme="minorHAnsi"/>
                <w:color w:val="auto"/>
                <w:sz w:val="20"/>
                <w:szCs w:val="20"/>
              </w:rPr>
              <w:t>Odstavec</w:t>
            </w:r>
            <w:r>
              <w:rPr>
                <w:rFonts w:asciiTheme="minorHAnsi" w:hAnsiTheme="minorHAnsi" w:cstheme="minorHAnsi"/>
                <w:color w:val="auto"/>
                <w:sz w:val="20"/>
                <w:szCs w:val="20"/>
              </w:rPr>
              <w:t xml:space="preserve"> Smlouvy</w:t>
            </w:r>
          </w:p>
        </w:tc>
        <w:tc>
          <w:tcPr>
            <w:tcW w:w="5760" w:type="dxa"/>
            <w:tcBorders>
              <w:top w:val="none" w:sz="0" w:space="0" w:color="auto"/>
              <w:bottom w:val="none" w:sz="0" w:space="0" w:color="auto"/>
            </w:tcBorders>
            <w:vAlign w:val="center"/>
          </w:tcPr>
          <w:p w14:paraId="0A0B8A94"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Znění povinnosti</w:t>
            </w:r>
          </w:p>
        </w:tc>
        <w:tc>
          <w:tcPr>
            <w:tcW w:w="2977" w:type="dxa"/>
            <w:tcBorders>
              <w:top w:val="none" w:sz="0" w:space="0" w:color="auto"/>
              <w:bottom w:val="none" w:sz="0" w:space="0" w:color="auto"/>
            </w:tcBorders>
            <w:vAlign w:val="center"/>
          </w:tcPr>
          <w:p w14:paraId="77D002DD"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Způsob porušení</w:t>
            </w:r>
          </w:p>
        </w:tc>
        <w:tc>
          <w:tcPr>
            <w:tcW w:w="1417" w:type="dxa"/>
            <w:tcBorders>
              <w:top w:val="none" w:sz="0" w:space="0" w:color="auto"/>
              <w:bottom w:val="none" w:sz="0" w:space="0" w:color="auto"/>
            </w:tcBorders>
            <w:vAlign w:val="center"/>
          </w:tcPr>
          <w:p w14:paraId="020AD3D9"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Výše pokuty</w:t>
            </w:r>
          </w:p>
        </w:tc>
        <w:tc>
          <w:tcPr>
            <w:tcW w:w="2552" w:type="dxa"/>
            <w:tcBorders>
              <w:top w:val="none" w:sz="0" w:space="0" w:color="auto"/>
              <w:bottom w:val="none" w:sz="0" w:space="0" w:color="auto"/>
              <w:right w:val="none" w:sz="0" w:space="0" w:color="auto"/>
            </w:tcBorders>
            <w:vAlign w:val="center"/>
          </w:tcPr>
          <w:p w14:paraId="746DCD2C"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Podmínky</w:t>
            </w:r>
          </w:p>
        </w:tc>
      </w:tr>
      <w:tr w:rsidR="002E49D1" w:rsidRPr="002E49D1" w14:paraId="4393E7AE"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6573270" w14:textId="3AE7806D"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4.5</w:t>
            </w:r>
            <w:r w:rsidRPr="002E49D1">
              <w:rPr>
                <w:rFonts w:asciiTheme="minorHAnsi" w:hAnsiTheme="minorHAnsi" w:cstheme="minorHAnsi"/>
                <w:sz w:val="20"/>
                <w:szCs w:val="20"/>
              </w:rPr>
              <w:fldChar w:fldCharType="end"/>
            </w:r>
          </w:p>
        </w:tc>
        <w:tc>
          <w:tcPr>
            <w:tcW w:w="5760" w:type="dxa"/>
            <w:vAlign w:val="center"/>
          </w:tcPr>
          <w:p w14:paraId="1A36D73E" w14:textId="6617C8A6"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Na základě Dopravcem předložených podkladů dle Ekonomiky VDV a výpočtů Objednatel zpracuje návrh vyúčtování Odměny za příslušný měsíc. Toto vyúčtování následně Objednatel zašle Dopravci k odsouhlasení. Dopravcem odsouhlasené vyúčtování Odměny Dopravce poté zasílá k zúčtování Objednateli. V případě, že 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 je Dopravce povinen předložit Objednateli neprodleně opravené vyúčtování Odměny.</w:t>
            </w:r>
            <w:r w:rsidRPr="002E49D1">
              <w:rPr>
                <w:rFonts w:asciiTheme="minorHAnsi" w:hAnsiTheme="minorHAnsi" w:cstheme="minorHAnsi"/>
                <w:sz w:val="20"/>
                <w:szCs w:val="20"/>
              </w:rPr>
              <w:fldChar w:fldCharType="end"/>
            </w:r>
          </w:p>
        </w:tc>
        <w:tc>
          <w:tcPr>
            <w:tcW w:w="2977" w:type="dxa"/>
            <w:vAlign w:val="center"/>
          </w:tcPr>
          <w:p w14:paraId="44EC363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w:t>
            </w:r>
          </w:p>
        </w:tc>
        <w:tc>
          <w:tcPr>
            <w:tcW w:w="1417" w:type="dxa"/>
            <w:vAlign w:val="center"/>
          </w:tcPr>
          <w:p w14:paraId="34E8F43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 Kč</w:t>
            </w:r>
          </w:p>
        </w:tc>
        <w:tc>
          <w:tcPr>
            <w:tcW w:w="2552" w:type="dxa"/>
            <w:vAlign w:val="center"/>
          </w:tcPr>
          <w:p w14:paraId="67EE7F3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8180B1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C2BD19C" w14:textId="42C94F1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BA6DC6">
              <w:rPr>
                <w:rFonts w:asciiTheme="minorHAnsi" w:hAnsiTheme="minorHAnsi" w:cstheme="minorHAnsi"/>
                <w:sz w:val="20"/>
                <w:szCs w:val="20"/>
              </w:rPr>
              <w:t>5.3</w:t>
            </w:r>
            <w:r w:rsidRPr="002E49D1">
              <w:rPr>
                <w:rFonts w:asciiTheme="minorHAnsi" w:hAnsiTheme="minorHAnsi" w:cstheme="minorHAnsi"/>
                <w:sz w:val="20"/>
                <w:szCs w:val="20"/>
              </w:rPr>
              <w:fldChar w:fldCharType="end"/>
            </w:r>
          </w:p>
        </w:tc>
        <w:tc>
          <w:tcPr>
            <w:tcW w:w="5760" w:type="dxa"/>
            <w:vAlign w:val="center"/>
          </w:tcPr>
          <w:p w14:paraId="58150784" w14:textId="0DD7F5D2"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r w:rsidRPr="002E49D1">
              <w:rPr>
                <w:rFonts w:asciiTheme="minorHAnsi" w:hAnsiTheme="minorHAnsi" w:cstheme="minorHAnsi"/>
                <w:sz w:val="20"/>
                <w:szCs w:val="20"/>
              </w:rPr>
              <w:fldChar w:fldCharType="end"/>
            </w:r>
          </w:p>
        </w:tc>
        <w:tc>
          <w:tcPr>
            <w:tcW w:w="2977" w:type="dxa"/>
            <w:vAlign w:val="center"/>
          </w:tcPr>
          <w:p w14:paraId="39CE357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36E6AA6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4A24929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313A34" w:rsidRPr="002E49D1" w14:paraId="50953A50"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D6E243B" w14:textId="27DCFB5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_Ref15231238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5.5</w:t>
            </w:r>
            <w:r w:rsidRPr="002E49D1">
              <w:rPr>
                <w:rFonts w:asciiTheme="minorHAnsi" w:hAnsiTheme="minorHAnsi" w:cstheme="minorHAnsi"/>
                <w:sz w:val="20"/>
                <w:szCs w:val="20"/>
              </w:rPr>
              <w:fldChar w:fldCharType="end"/>
            </w:r>
          </w:p>
        </w:tc>
        <w:tc>
          <w:tcPr>
            <w:tcW w:w="5760" w:type="dxa"/>
            <w:vAlign w:val="center"/>
          </w:tcPr>
          <w:p w14:paraId="1570D22A" w14:textId="6C53B1E7"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_Ref15231238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Za účelem splnění povinností dle odst. 5.4 Smlouvy je Dopravce povinen nejpozději ve lhůtě dle odst. 5.4 Smlouvy předat Objednateli soupis Vozidel. Počet Vozidel (bez Operativní zálohy a Provozní zálohy, tj. pouze turnusových Vozidel) zařazených do soupisu Vozidel nesmí překročit </w:t>
            </w:r>
            <w:proofErr w:type="gramStart"/>
            <w:r w:rsidR="00C82CDB" w:rsidRPr="00C82CDB">
              <w:rPr>
                <w:rFonts w:asciiTheme="minorHAnsi" w:hAnsiTheme="minorHAnsi" w:cstheme="minorHAnsi"/>
                <w:sz w:val="20"/>
                <w:szCs w:val="20"/>
              </w:rPr>
              <w:t>1,5 násobek</w:t>
            </w:r>
            <w:proofErr w:type="gramEnd"/>
            <w:r w:rsidR="00C82CDB" w:rsidRPr="00C82CDB">
              <w:rPr>
                <w:rFonts w:asciiTheme="minorHAnsi" w:hAnsiTheme="minorHAnsi" w:cstheme="minorHAnsi"/>
                <w:sz w:val="20"/>
                <w:szCs w:val="20"/>
              </w:rPr>
              <w:t xml:space="preserve"> minimálního počtu vozidel nezbytného k plnění předmětu Veřejné zakázky, který je ke dni podpisu této Smlouvy stanoven v Technických a provozních standardech VDV. V případě, že dojde v průběhu trvání této Smlouvy k navýšení rozsahu dopravního výkonu, bude maximální počet Vozidel dle předchozí věty procentuálně navýšen o stejnou hodnotu, o kterou byl procentuálně navýšen rozsah dopravního výkonu. V případě nesplnění povinnosti předložit shora uvedené </w:t>
            </w:r>
            <w:r w:rsidR="00C82CDB" w:rsidRPr="00C82CDB">
              <w:rPr>
                <w:rFonts w:asciiTheme="minorHAnsi" w:hAnsiTheme="minorHAnsi" w:cstheme="minorHAnsi"/>
                <w:sz w:val="20"/>
                <w:szCs w:val="20"/>
              </w:rPr>
              <w:lastRenderedPageBreak/>
              <w:t>podklady,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243B49D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předložit všechny podklady ani v náhradním termínu.</w:t>
            </w:r>
          </w:p>
        </w:tc>
        <w:tc>
          <w:tcPr>
            <w:tcW w:w="1417" w:type="dxa"/>
            <w:vAlign w:val="center"/>
          </w:tcPr>
          <w:p w14:paraId="118D44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377A8D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D9BB682"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7EAF2CC" w14:textId="2C0392B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_Ref274703709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5.6</w:t>
            </w:r>
            <w:r w:rsidRPr="002E49D1">
              <w:rPr>
                <w:rFonts w:asciiTheme="minorHAnsi" w:hAnsiTheme="minorHAnsi" w:cstheme="minorHAnsi"/>
                <w:sz w:val="20"/>
                <w:szCs w:val="20"/>
              </w:rPr>
              <w:fldChar w:fldCharType="end"/>
            </w:r>
          </w:p>
        </w:tc>
        <w:tc>
          <w:tcPr>
            <w:tcW w:w="5760" w:type="dxa"/>
            <w:vAlign w:val="center"/>
          </w:tcPr>
          <w:p w14:paraId="5B712684" w14:textId="5E0FEC75" w:rsidR="002E49D1" w:rsidRPr="00FF76A0"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F76A0">
              <w:rPr>
                <w:rFonts w:asciiTheme="minorHAnsi" w:hAnsiTheme="minorHAnsi" w:cstheme="minorHAnsi"/>
                <w:sz w:val="20"/>
                <w:szCs w:val="20"/>
              </w:rPr>
              <w:fldChar w:fldCharType="begin"/>
            </w:r>
            <w:r w:rsidRPr="00FF76A0">
              <w:rPr>
                <w:rFonts w:asciiTheme="minorHAnsi" w:hAnsiTheme="minorHAnsi" w:cstheme="minorHAnsi"/>
                <w:sz w:val="20"/>
                <w:szCs w:val="20"/>
              </w:rPr>
              <w:instrText xml:space="preserve"> REF _Ref274703709 \h  \* MERGEFORMAT </w:instrText>
            </w:r>
            <w:r w:rsidRPr="00FF76A0">
              <w:rPr>
                <w:rFonts w:asciiTheme="minorHAnsi" w:hAnsiTheme="minorHAnsi" w:cstheme="minorHAnsi"/>
                <w:sz w:val="20"/>
                <w:szCs w:val="20"/>
              </w:rPr>
            </w:r>
            <w:r w:rsidRPr="00FF76A0">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pět (5) pracovních dnů před jeho nasazením do provozu. Současně s tímto oznámením musí Dopravce předložit aktualizovaný soupis Vozidel a dále, neprodleně poté, co bude mít k dispozici, kopii inventární karty a kopii technického průkazu nově zařazeného vozidla.  Tato povinnost se vztahuje na všechna Vozidla, jimiž Dopravce zajišťuje dopravu na jím provozovaných Autobusových linkách včetně dočasně nasazovaných a zkušebních Vozidel.</w:t>
            </w:r>
            <w:r w:rsidRPr="00FF76A0">
              <w:rPr>
                <w:rFonts w:asciiTheme="minorHAnsi" w:hAnsiTheme="minorHAnsi" w:cstheme="minorHAnsi"/>
                <w:sz w:val="20"/>
                <w:szCs w:val="20"/>
              </w:rPr>
              <w:fldChar w:fldCharType="end"/>
            </w:r>
          </w:p>
        </w:tc>
        <w:tc>
          <w:tcPr>
            <w:tcW w:w="2977" w:type="dxa"/>
            <w:vAlign w:val="center"/>
          </w:tcPr>
          <w:p w14:paraId="1EDF8ED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01769AE2"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 Kč</w:t>
            </w:r>
          </w:p>
        </w:tc>
        <w:tc>
          <w:tcPr>
            <w:tcW w:w="2552" w:type="dxa"/>
            <w:vAlign w:val="center"/>
          </w:tcPr>
          <w:p w14:paraId="3E2070F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1465CB0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9B596A8" w14:textId="0A6AFF0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_Ref52871315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5.7</w:t>
            </w:r>
            <w:r w:rsidRPr="002E49D1">
              <w:rPr>
                <w:rFonts w:asciiTheme="minorHAnsi" w:hAnsiTheme="minorHAnsi" w:cstheme="minorHAnsi"/>
                <w:sz w:val="20"/>
                <w:szCs w:val="20"/>
              </w:rPr>
              <w:fldChar w:fldCharType="end"/>
            </w:r>
          </w:p>
        </w:tc>
        <w:tc>
          <w:tcPr>
            <w:tcW w:w="5760" w:type="dxa"/>
            <w:vAlign w:val="center"/>
          </w:tcPr>
          <w:p w14:paraId="26618792" w14:textId="54914C25"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_Ref52871315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Informace o Vozidlech popsané v odst. 5.1, 5.2 a 5.3 Smlouvy je Dopravce nad rámec povinností stanovených v dotčených odstavcích též povinen doložit Objednateli elektronicky i písemně vždy v termínu do 31. března následujícího kalendářního roku přehledem vozového parku, který byl použit pro plnění závazku veřejné služby v předcházejícím kalendářním roce, a to dle vzoru uvedeného v Příloze č. 5 této Smlouvy, včetně výpočtu průměrného stáří vozového parku. V případě nesplnění jakékoli shora uvedené povinnosti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069AAC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předložit všechny podklady ani v náhradním termínu.</w:t>
            </w:r>
          </w:p>
        </w:tc>
        <w:tc>
          <w:tcPr>
            <w:tcW w:w="1417" w:type="dxa"/>
            <w:vAlign w:val="center"/>
          </w:tcPr>
          <w:p w14:paraId="76C6670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346B5342"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C62FBA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02B2417" w14:textId="2E0C8CB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6.3</w:t>
            </w:r>
            <w:r w:rsidRPr="002E49D1">
              <w:rPr>
                <w:rFonts w:asciiTheme="minorHAnsi" w:hAnsiTheme="minorHAnsi" w:cstheme="minorHAnsi"/>
                <w:sz w:val="20"/>
                <w:szCs w:val="20"/>
              </w:rPr>
              <w:fldChar w:fldCharType="end"/>
            </w:r>
          </w:p>
        </w:tc>
        <w:tc>
          <w:tcPr>
            <w:tcW w:w="5760" w:type="dxa"/>
            <w:vAlign w:val="center"/>
          </w:tcPr>
          <w:p w14:paraId="32143796" w14:textId="30A21AF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nesplnění povinnosti dle odst. 6.2 Smlouvy zpracovat Jízdní řád v přiměřené lhůtě a předložit jej Objednateli bezodkladně po jeho zpracování ke schválení, předložit Jízdní řád ke schválení Dopravnímu úřadu nebo předložit příslušnému orgánu žádost o změnu povolení k provozování linky mezinárodní autobusové dopravy spočívající jen ve změně nebo také ve změně Jízdního řádu, </w:t>
            </w:r>
            <w:r w:rsidR="00C82CDB" w:rsidRPr="00C82CDB">
              <w:rPr>
                <w:rFonts w:asciiTheme="minorHAnsi" w:hAnsiTheme="minorHAnsi" w:cstheme="minorHAnsi"/>
                <w:sz w:val="20"/>
                <w:szCs w:val="20"/>
              </w:rPr>
              <w:lastRenderedPageBreak/>
              <w:t>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4CA535E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7912CD6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15E5E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2205031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5DD3BE" w14:textId="0DBB57C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6.4</w:t>
            </w:r>
            <w:r w:rsidRPr="002E49D1">
              <w:rPr>
                <w:rFonts w:asciiTheme="minorHAnsi" w:hAnsiTheme="minorHAnsi" w:cstheme="minorHAnsi"/>
                <w:sz w:val="20"/>
                <w:szCs w:val="20"/>
              </w:rPr>
              <w:fldChar w:fldCharType="end"/>
            </w:r>
          </w:p>
        </w:tc>
        <w:tc>
          <w:tcPr>
            <w:tcW w:w="5760" w:type="dxa"/>
            <w:vAlign w:val="center"/>
          </w:tcPr>
          <w:p w14:paraId="36910D58" w14:textId="04FA086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není oprávněn sám, bez předchozího výslovného pokynu nebo souhlasu Objednatele, měnit obsah Jízdního řádu; za změnu obsahu Jízdního řádu se nepovažuje příprava Jízdního řádu Dopravcem a jeho předložení Objednateli ke schválení.</w:t>
            </w:r>
            <w:r w:rsidRPr="002E49D1">
              <w:rPr>
                <w:rFonts w:asciiTheme="minorHAnsi" w:hAnsiTheme="minorHAnsi" w:cstheme="minorHAnsi"/>
                <w:sz w:val="20"/>
                <w:szCs w:val="20"/>
              </w:rPr>
              <w:fldChar w:fldCharType="end"/>
            </w:r>
          </w:p>
        </w:tc>
        <w:tc>
          <w:tcPr>
            <w:tcW w:w="2977" w:type="dxa"/>
            <w:vAlign w:val="center"/>
          </w:tcPr>
          <w:p w14:paraId="75B9C36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728A4FD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F25A3AD"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36B4D98E"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54114D" w14:textId="3A8C4A3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75287430" w14:textId="44CC8C0A" w:rsidR="002E49D1" w:rsidRPr="005602B5"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602B5">
              <w:rPr>
                <w:rFonts w:asciiTheme="minorHAnsi" w:hAnsiTheme="minorHAnsi" w:cstheme="minorHAnsi"/>
                <w:sz w:val="20"/>
                <w:szCs w:val="20"/>
              </w:rPr>
              <w:fldChar w:fldCharType="begin"/>
            </w:r>
            <w:r w:rsidRPr="005602B5">
              <w:rPr>
                <w:rFonts w:asciiTheme="minorHAnsi" w:hAnsiTheme="minorHAnsi" w:cstheme="minorHAnsi"/>
                <w:sz w:val="20"/>
                <w:szCs w:val="20"/>
              </w:rPr>
              <w:instrText xml:space="preserve"> REF _Ref271622606 \h  \* MERGEFORMAT </w:instrText>
            </w:r>
            <w:r w:rsidRPr="005602B5">
              <w:rPr>
                <w:rFonts w:asciiTheme="minorHAnsi" w:hAnsiTheme="minorHAnsi" w:cstheme="minorHAnsi"/>
                <w:sz w:val="20"/>
                <w:szCs w:val="20"/>
              </w:rPr>
            </w:r>
            <w:r w:rsidRPr="005602B5">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že Objednatelem požadovaná změna Jízdního řádu vyžaduje změnu licence či vydání licence nové či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povolení k provozování linky mezinárodní autobusové dopravy, Objednatel svůj požadavek na změnu Jízdního řádu Dopravci bezodkladně sdělí. Dopravce není povinen postupovat podle odst. 6.2 Smlouvy a zavazuje se bezprostředně, nejpozději však do dvou (2)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dále do dvou (2) pracovních dnů od získání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w:t>
            </w:r>
            <w:proofErr w:type="gramStart"/>
            <w:r w:rsidR="00C82CDB" w:rsidRPr="00C82CDB">
              <w:rPr>
                <w:rFonts w:asciiTheme="minorHAnsi" w:hAnsiTheme="minorHAnsi" w:cstheme="minorHAnsi"/>
                <w:sz w:val="20"/>
                <w:szCs w:val="20"/>
              </w:rPr>
              <w:t>základě</w:t>
            </w:r>
            <w:proofErr w:type="gramEnd"/>
            <w:r w:rsidR="00C82CDB" w:rsidRPr="00C82CDB">
              <w:rPr>
                <w:rFonts w:asciiTheme="minorHAnsi" w:hAnsiTheme="minorHAnsi" w:cstheme="minorHAnsi"/>
                <w:sz w:val="20"/>
                <w:szCs w:val="20"/>
              </w:rPr>
              <w:t xml:space="preserve">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5602B5">
              <w:rPr>
                <w:rFonts w:asciiTheme="minorHAnsi" w:hAnsiTheme="minorHAnsi" w:cstheme="minorHAnsi"/>
                <w:sz w:val="20"/>
                <w:szCs w:val="20"/>
              </w:rPr>
              <w:fldChar w:fldCharType="end"/>
            </w:r>
          </w:p>
        </w:tc>
        <w:tc>
          <w:tcPr>
            <w:tcW w:w="2977" w:type="dxa"/>
            <w:vAlign w:val="center"/>
          </w:tcPr>
          <w:p w14:paraId="2BFE3EA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požádat u Dopravního úřadu o změnu licence nebo vydání nové licence dle tohoto odstavce ani v náhradním termínu.</w:t>
            </w:r>
          </w:p>
        </w:tc>
        <w:tc>
          <w:tcPr>
            <w:tcW w:w="1417" w:type="dxa"/>
            <w:vAlign w:val="center"/>
          </w:tcPr>
          <w:p w14:paraId="53B5CDF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00AAE23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0EBE075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30AEF4F" w14:textId="0A424E7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658B7D04" w14:textId="108B548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že Objednatelem požadovaná změna Jízdního řádu vyžaduje změnu licence či vydání licence nové či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povolení k provozování linky mezinárodní autobusové dopravy, Objednatel svůj požadavek na změnu Jízdního řádu Dopravci bezodkladně sdělí. Dopravce není povinen postupovat podle odst. 6.2 Smlouvy a zavazuje se bezprostředně, nejpozději však do dvou </w:t>
            </w:r>
            <w:r w:rsidR="00C82CDB" w:rsidRPr="00C82CDB">
              <w:rPr>
                <w:rFonts w:asciiTheme="minorHAnsi" w:hAnsiTheme="minorHAnsi" w:cstheme="minorHAnsi"/>
                <w:sz w:val="20"/>
                <w:szCs w:val="20"/>
              </w:rPr>
              <w:lastRenderedPageBreak/>
              <w:t xml:space="preserve">(2)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dále do dvou (2) pracovních dnů od získání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w:t>
            </w:r>
            <w:proofErr w:type="gramStart"/>
            <w:r w:rsidR="00C82CDB" w:rsidRPr="00C82CDB">
              <w:rPr>
                <w:rFonts w:asciiTheme="minorHAnsi" w:hAnsiTheme="minorHAnsi" w:cstheme="minorHAnsi"/>
                <w:sz w:val="20"/>
                <w:szCs w:val="20"/>
              </w:rPr>
              <w:t>základě</w:t>
            </w:r>
            <w:proofErr w:type="gramEnd"/>
            <w:r w:rsidR="00C82CDB" w:rsidRPr="00C82CDB">
              <w:rPr>
                <w:rFonts w:asciiTheme="minorHAnsi" w:hAnsiTheme="minorHAnsi" w:cstheme="minorHAnsi"/>
                <w:sz w:val="20"/>
                <w:szCs w:val="20"/>
              </w:rPr>
              <w:t xml:space="preserve">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3348020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požádat Dopravní úřad o schválení Jízdního řádu dle tohoto odstavce ani v náhradním termínu.</w:t>
            </w:r>
          </w:p>
        </w:tc>
        <w:tc>
          <w:tcPr>
            <w:tcW w:w="1417" w:type="dxa"/>
            <w:vAlign w:val="center"/>
          </w:tcPr>
          <w:p w14:paraId="6C83B9B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14795BA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949BD0F"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B2C36C6" w14:textId="6063E385"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6.6</w:t>
            </w:r>
            <w:r w:rsidRPr="002E49D1">
              <w:rPr>
                <w:rFonts w:asciiTheme="minorHAnsi" w:hAnsiTheme="minorHAnsi" w:cstheme="minorHAnsi"/>
                <w:sz w:val="20"/>
                <w:szCs w:val="20"/>
              </w:rPr>
              <w:fldChar w:fldCharType="end"/>
            </w:r>
          </w:p>
        </w:tc>
        <w:tc>
          <w:tcPr>
            <w:tcW w:w="5760" w:type="dxa"/>
            <w:vAlign w:val="center"/>
          </w:tcPr>
          <w:p w14:paraId="5A3E1D2C" w14:textId="2742773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počet Vozidel. Současně je povinen zajistit, aby nejpozději do 9 měsíců od příslušného oznámení změny Jízdního řádu opět disponoval potřebným počtem Vozidel Provozní zálohy (v souladu s Technickými a provozními standardy VDV). V případě nesplnění lhůty 9 měsíců pro obnovení počtu Vozidel Provozní zálohy či jiné povinnosti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BF2199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31CDAD2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A79449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5B1AD4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E6BE9D" w14:textId="26E703E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6.7</w:t>
            </w:r>
            <w:r w:rsidRPr="002E49D1">
              <w:rPr>
                <w:rFonts w:asciiTheme="minorHAnsi" w:hAnsiTheme="minorHAnsi" w:cstheme="minorHAnsi"/>
                <w:sz w:val="20"/>
                <w:szCs w:val="20"/>
              </w:rPr>
              <w:fldChar w:fldCharType="end"/>
            </w:r>
          </w:p>
        </w:tc>
        <w:tc>
          <w:tcPr>
            <w:tcW w:w="5760" w:type="dxa"/>
            <w:vAlign w:val="center"/>
          </w:tcPr>
          <w:p w14:paraId="3B2B88E4" w14:textId="7E90AB48"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w:t>
            </w:r>
            <w:r w:rsidR="00C82CDB" w:rsidRPr="00C82CDB">
              <w:rPr>
                <w:rFonts w:asciiTheme="minorHAnsi" w:hAnsiTheme="minorHAnsi" w:cstheme="minorHAnsi"/>
                <w:sz w:val="20"/>
                <w:szCs w:val="20"/>
              </w:rPr>
              <w:lastRenderedPageBreak/>
              <w:t>standardy VDV k dispozici, je Dopravce povinen podniknout takové kroky, aby nejpozději do 9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9 měsíců před požadovanou účinností změny Jízdního řádu, pokud se Strany nedohodnou na termínu dřívějším. V případě nesplnění lhůty 9 měsíců pro zajištění dodatečných Vozidel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02F766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07DE5CF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78A1E3E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9701F2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C52316C" w14:textId="3A54656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6.8</w:t>
            </w:r>
            <w:r w:rsidRPr="002E49D1">
              <w:rPr>
                <w:rFonts w:asciiTheme="minorHAnsi" w:hAnsiTheme="minorHAnsi" w:cstheme="minorHAnsi"/>
                <w:sz w:val="20"/>
                <w:szCs w:val="20"/>
              </w:rPr>
              <w:fldChar w:fldCharType="end"/>
            </w:r>
          </w:p>
        </w:tc>
        <w:tc>
          <w:tcPr>
            <w:tcW w:w="5760" w:type="dxa"/>
            <w:vAlign w:val="center"/>
          </w:tcPr>
          <w:p w14:paraId="383EDCF8" w14:textId="232C217E"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Objednatel Dopravce výslovně upozorňuje na to, že je možné, že v důsledku změny potřeb v dopravní obslužnosti v Kraji Vysočina a v zájmu zkvalitnění služeb v dopravě v rámci VDV bude nutné, aby Dopravce některé Spoje provozoval Vozidly s přípojnými vozidly určenými pro přepravu jízdních kol nebo vybavenými závěsem pro přepravu jízdních kol. Parametry takových přípojných vozidel a závěsů pro přepravu jízdních kol budou stanoveny v Technických a provozních standardech VDV.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6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6 měsíců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w:t>
            </w:r>
            <w:r w:rsidR="00C82CDB" w:rsidRPr="00C82CDB">
              <w:rPr>
                <w:rFonts w:asciiTheme="minorHAnsi" w:hAnsiTheme="minorHAnsi" w:cstheme="minorHAnsi"/>
                <w:sz w:val="20"/>
                <w:szCs w:val="20"/>
              </w:rPr>
              <w:lastRenderedPageBreak/>
              <w:t>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5EAFDC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1BB1B6B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0BBC14A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DA56E6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D6823FC" w14:textId="7A0BEC4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7.7</w:t>
            </w:r>
            <w:r w:rsidRPr="002E49D1">
              <w:rPr>
                <w:rFonts w:asciiTheme="minorHAnsi" w:hAnsiTheme="minorHAnsi" w:cstheme="minorHAnsi"/>
                <w:sz w:val="20"/>
                <w:szCs w:val="20"/>
              </w:rPr>
              <w:fldChar w:fldCharType="end"/>
            </w:r>
          </w:p>
        </w:tc>
        <w:tc>
          <w:tcPr>
            <w:tcW w:w="5760" w:type="dxa"/>
            <w:vAlign w:val="center"/>
          </w:tcPr>
          <w:p w14:paraId="4F396E4F" w14:textId="4CD63960"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Oznámí-li Objednatel svůj předběžný úmysl učinit objednávku na určité Spoje určitých Autobusových linek, je Dopravce povinen ve lhůtě dvou (2) pracovních dnů požádat o potřebné licence na zmíněných linkách či v případě linky mezinárodní autobusové dopravy požádat Dopravní úřad o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dále do dvou (2) pracovních dnů od získání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požádat příslušný orgán o povolení k provozování linky mezinárodní autobusové dopravy</w:t>
            </w:r>
            <w:r w:rsidR="00C82CDB" w:rsidRPr="00C82CDB" w:rsidDel="0011144D">
              <w:rPr>
                <w:rFonts w:asciiTheme="minorHAnsi" w:hAnsiTheme="minorHAnsi" w:cstheme="minorHAnsi"/>
                <w:sz w:val="20"/>
                <w:szCs w:val="20"/>
              </w:rPr>
              <w:t xml:space="preserve"> </w:t>
            </w:r>
            <w:r w:rsidR="00C82CDB" w:rsidRPr="00C82CDB">
              <w:rPr>
                <w:rFonts w:asciiTheme="minorHAnsi" w:hAnsiTheme="minorHAnsi" w:cstheme="minorHAnsi"/>
                <w:sz w:val="20"/>
                <w:szCs w:val="20"/>
              </w:rPr>
              <w:t>(pokud těmito licencemi či povoleními již nedisponuje či o ně již nepožádal) a řádně usilovat o získání takových licencí či povolení. Oznámení o 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6949BEF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4D2FE3A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413D099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54AF90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E890DA8" w14:textId="023CCB2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7.8</w:t>
            </w:r>
            <w:r w:rsidRPr="002E49D1">
              <w:rPr>
                <w:rFonts w:asciiTheme="minorHAnsi" w:hAnsiTheme="minorHAnsi" w:cstheme="minorHAnsi"/>
                <w:sz w:val="20"/>
                <w:szCs w:val="20"/>
              </w:rPr>
              <w:fldChar w:fldCharType="end"/>
            </w:r>
          </w:p>
        </w:tc>
        <w:tc>
          <w:tcPr>
            <w:tcW w:w="5760" w:type="dxa"/>
            <w:vAlign w:val="center"/>
          </w:tcPr>
          <w:p w14:paraId="5ADDAE43" w14:textId="613C779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Garancemi návazností VDV) a řádně a včas tyto pokyny plnit.</w:t>
            </w:r>
            <w:r w:rsidRPr="002E49D1">
              <w:rPr>
                <w:rFonts w:asciiTheme="minorHAnsi" w:hAnsiTheme="minorHAnsi" w:cstheme="minorHAnsi"/>
                <w:sz w:val="20"/>
                <w:szCs w:val="20"/>
              </w:rPr>
              <w:fldChar w:fldCharType="end"/>
            </w:r>
          </w:p>
        </w:tc>
        <w:tc>
          <w:tcPr>
            <w:tcW w:w="2977" w:type="dxa"/>
            <w:vAlign w:val="center"/>
          </w:tcPr>
          <w:p w14:paraId="05731E1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2C55A1A9"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C27934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7FCF5D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40EF70" w14:textId="010AF8E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10.3</w:t>
            </w:r>
            <w:r w:rsidRPr="002E49D1">
              <w:rPr>
                <w:rFonts w:asciiTheme="minorHAnsi" w:hAnsiTheme="minorHAnsi" w:cstheme="minorHAnsi"/>
                <w:sz w:val="20"/>
                <w:szCs w:val="20"/>
              </w:rPr>
              <w:fldChar w:fldCharType="end"/>
            </w:r>
          </w:p>
        </w:tc>
        <w:tc>
          <w:tcPr>
            <w:tcW w:w="5760" w:type="dxa"/>
            <w:vAlign w:val="center"/>
          </w:tcPr>
          <w:p w14:paraId="1E2E90BA" w14:textId="3A95304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dodržovat Pravidla technologických postupů, organizačního a technického zabezpečení provozu. Dopravce na výzvu Objednatele předloží vyžádané doklady prokazující splnění povinností vyplývajících z Pravidel technologických postupů, organizačního a technického zabezpečení provozu. V případě, že předložené doklady nebudou jasně prokazovat splnění povinností vyplývajících z Pravidel technologických postupů, organizačního a technického zabezpečení provozu, má se za to, že Dopravce prokazovanou povinnost nesplnil.</w:t>
            </w:r>
            <w:r w:rsidRPr="002E49D1">
              <w:rPr>
                <w:rFonts w:asciiTheme="minorHAnsi" w:hAnsiTheme="minorHAnsi" w:cstheme="minorHAnsi"/>
                <w:sz w:val="20"/>
                <w:szCs w:val="20"/>
              </w:rPr>
              <w:fldChar w:fldCharType="end"/>
            </w:r>
          </w:p>
        </w:tc>
        <w:tc>
          <w:tcPr>
            <w:tcW w:w="2977" w:type="dxa"/>
            <w:vAlign w:val="center"/>
          </w:tcPr>
          <w:p w14:paraId="7B72FEC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na výzvu předložit všechny doklady.</w:t>
            </w:r>
          </w:p>
        </w:tc>
        <w:tc>
          <w:tcPr>
            <w:tcW w:w="1417" w:type="dxa"/>
            <w:vAlign w:val="center"/>
          </w:tcPr>
          <w:p w14:paraId="05A4A52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1861B8D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9C1491" w:rsidRPr="002E49D1" w14:paraId="41FBB941"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0E4C34C" w14:textId="069A153D" w:rsidR="009C1491" w:rsidRDefault="009C1491"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lastRenderedPageBreak/>
              <w:fldChar w:fldCharType="begin"/>
            </w:r>
            <w:r>
              <w:rPr>
                <w:rFonts w:asciiTheme="minorHAnsi" w:hAnsiTheme="minorHAnsi" w:cstheme="minorHAnsi"/>
                <w:sz w:val="20"/>
                <w:szCs w:val="20"/>
                <w:lang w:val="en-US"/>
              </w:rPr>
              <w:instrText xml:space="preserve"> REF _Ref61419755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10.4</w:t>
            </w:r>
            <w:r>
              <w:rPr>
                <w:rFonts w:asciiTheme="minorHAnsi" w:hAnsiTheme="minorHAnsi" w:cstheme="minorHAnsi"/>
                <w:sz w:val="20"/>
                <w:szCs w:val="20"/>
                <w:lang w:val="en-US"/>
              </w:rPr>
              <w:fldChar w:fldCharType="end"/>
            </w:r>
          </w:p>
        </w:tc>
        <w:tc>
          <w:tcPr>
            <w:tcW w:w="5760" w:type="dxa"/>
            <w:vAlign w:val="center"/>
          </w:tcPr>
          <w:p w14:paraId="6324E877" w14:textId="31851DB7" w:rsidR="009C1491" w:rsidRPr="00C82CDB"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_Ref61419901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požadavky na odbavovací zařízení stanovené v dokumentu Požadavky na odbavovací zařízení dopravců. V případě nesplnění povinnosti dle předchozí věty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19F6FD5E" w14:textId="30EF5BA6"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 nesplní povinnost ani v náhradním termínu.</w:t>
            </w:r>
          </w:p>
        </w:tc>
        <w:tc>
          <w:tcPr>
            <w:tcW w:w="1417" w:type="dxa"/>
            <w:vAlign w:val="center"/>
          </w:tcPr>
          <w:p w14:paraId="3362BFD0" w14:textId="5397E6F2" w:rsidR="009C149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6E655F08" w14:textId="17553902"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C61F3" w:rsidRPr="002E49D1" w14:paraId="5E3688C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3047B1" w14:textId="281F52C4"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183B21ED" w14:textId="0B03E359" w:rsidR="007C61F3" w:rsidRPr="002E49D1" w:rsidRDefault="007C61F3"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2F9145A9" w14:textId="6D80484C"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w:t>
            </w:r>
            <w:r w:rsidRPr="00CC015F">
              <w:rPr>
                <w:rFonts w:asciiTheme="minorHAnsi" w:hAnsiTheme="minorHAnsi" w:cstheme="minorHAnsi"/>
                <w:sz w:val="20"/>
                <w:szCs w:val="20"/>
              </w:rPr>
              <w:t>vozidel vybavených klimatizací</w:t>
            </w:r>
            <w:r w:rsidRPr="002E49D1">
              <w:rPr>
                <w:rFonts w:asciiTheme="minorHAnsi" w:hAnsiTheme="minorHAnsi" w:cstheme="minorHAnsi"/>
                <w:sz w:val="20"/>
                <w:szCs w:val="20"/>
              </w:rPr>
              <w:t>.</w:t>
            </w:r>
          </w:p>
        </w:tc>
        <w:tc>
          <w:tcPr>
            <w:tcW w:w="1417" w:type="dxa"/>
            <w:vAlign w:val="center"/>
          </w:tcPr>
          <w:p w14:paraId="732A1F96" w14:textId="070FD398" w:rsidR="007C61F3" w:rsidRPr="002E49D1" w:rsidRDefault="006D594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320AAA5D" w14:textId="429F4A40"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5064C180"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66CFF8" w14:textId="35DFD13D"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514521F4" w14:textId="446C466A" w:rsidR="007C61F3" w:rsidRDefault="007C61F3"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643464B5" w14:textId="1339C69D"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nízkopodlažních vozidel</w:t>
            </w:r>
            <w:r w:rsidRPr="002E49D1">
              <w:rPr>
                <w:rFonts w:asciiTheme="minorHAnsi" w:hAnsiTheme="minorHAnsi" w:cstheme="minorHAnsi"/>
                <w:sz w:val="20"/>
                <w:szCs w:val="20"/>
              </w:rPr>
              <w:t>.</w:t>
            </w:r>
          </w:p>
        </w:tc>
        <w:tc>
          <w:tcPr>
            <w:tcW w:w="1417" w:type="dxa"/>
            <w:vAlign w:val="center"/>
          </w:tcPr>
          <w:p w14:paraId="49085024" w14:textId="65887992" w:rsidR="007C61F3" w:rsidRPr="002E49D1" w:rsidRDefault="006D594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5EF74D7E" w14:textId="47E4E92B"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3CDB90AD"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E70C606" w14:textId="1D65300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11.6</w:t>
            </w:r>
            <w:r w:rsidRPr="002E49D1">
              <w:rPr>
                <w:rFonts w:asciiTheme="minorHAnsi" w:hAnsiTheme="minorHAnsi" w:cstheme="minorHAnsi"/>
                <w:sz w:val="20"/>
                <w:szCs w:val="20"/>
              </w:rPr>
              <w:fldChar w:fldCharType="end"/>
            </w:r>
          </w:p>
        </w:tc>
        <w:tc>
          <w:tcPr>
            <w:tcW w:w="5760" w:type="dxa"/>
            <w:vAlign w:val="center"/>
          </w:tcPr>
          <w:p w14:paraId="0769AA93" w14:textId="0C830D99"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oprávněn poskytovat služby dle této Smlouvy též prostřednictvím poddodavatelů, nejvýše však v rozsahu 49 % km dle Jízdních řádů za Dopravní rok. Za plnění povinností prostřednictvím poddodavatele však odpovídá stejně, jako by služby podle této Smlouvy poskytoval sám.</w:t>
            </w:r>
            <w:r w:rsidRPr="002E49D1">
              <w:rPr>
                <w:rFonts w:asciiTheme="minorHAnsi" w:hAnsiTheme="minorHAnsi" w:cstheme="minorHAnsi"/>
                <w:sz w:val="20"/>
                <w:szCs w:val="20"/>
              </w:rPr>
              <w:fldChar w:fldCharType="end"/>
            </w:r>
          </w:p>
        </w:tc>
        <w:tc>
          <w:tcPr>
            <w:tcW w:w="2977" w:type="dxa"/>
            <w:vAlign w:val="center"/>
          </w:tcPr>
          <w:p w14:paraId="7BC18D6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poskytoval služby dle této Smlouvy prostřednictvím poddodavatelů v rozsahu vyšším než 49 % km dle Jízdních řádů za Dopravní rok.</w:t>
            </w:r>
          </w:p>
        </w:tc>
        <w:tc>
          <w:tcPr>
            <w:tcW w:w="1417" w:type="dxa"/>
            <w:vAlign w:val="center"/>
          </w:tcPr>
          <w:p w14:paraId="4B5BD8D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1D9A207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každé i započaté procento nad stanovenou hranici</w:t>
            </w:r>
          </w:p>
        </w:tc>
      </w:tr>
      <w:tr w:rsidR="007C61F3" w:rsidRPr="002E49D1" w14:paraId="5CFDD84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E4A1FD4" w14:textId="64EE1EF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_Ref52871460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12.3</w:t>
            </w:r>
            <w:r w:rsidRPr="002E49D1">
              <w:rPr>
                <w:rFonts w:asciiTheme="minorHAnsi" w:hAnsiTheme="minorHAnsi" w:cstheme="minorHAnsi"/>
                <w:sz w:val="20"/>
                <w:szCs w:val="20"/>
              </w:rPr>
              <w:fldChar w:fldCharType="end"/>
            </w:r>
          </w:p>
        </w:tc>
        <w:tc>
          <w:tcPr>
            <w:tcW w:w="5760" w:type="dxa"/>
            <w:vAlign w:val="center"/>
          </w:tcPr>
          <w:p w14:paraId="0CB3DFD6" w14:textId="34FC65B1" w:rsidR="002E49D1" w:rsidRPr="00C82CDB"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_Ref52871460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dobu trvání této Smlouvy disponovat veškerými oprávněními, která jsou v kterémkoli okamžiku trvání této Smlouvy potřebná pro provozování veřejné linkové dopravy dle této Smlouvy.</w:t>
            </w:r>
            <w:r w:rsidRPr="00C82CDB">
              <w:rPr>
                <w:rFonts w:asciiTheme="minorHAnsi" w:hAnsiTheme="minorHAnsi" w:cstheme="minorHAnsi"/>
                <w:sz w:val="20"/>
                <w:szCs w:val="20"/>
              </w:rPr>
              <w:fldChar w:fldCharType="end"/>
            </w:r>
          </w:p>
        </w:tc>
        <w:tc>
          <w:tcPr>
            <w:tcW w:w="2977" w:type="dxa"/>
            <w:vAlign w:val="center"/>
          </w:tcPr>
          <w:p w14:paraId="6B9EC3B8"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44C765C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3098478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každou Autobusovou linku, již není Dopravce v důsledku odejmutí potřebného oprávnění dle tohoto odstavce oprávněn provozovat</w:t>
            </w:r>
          </w:p>
        </w:tc>
      </w:tr>
      <w:tr w:rsidR="007C61F3" w:rsidRPr="002E49D1" w14:paraId="2B7A1C68"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0DD13D" w14:textId="6C3326C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13.4</w:t>
            </w:r>
            <w:r w:rsidRPr="002E49D1">
              <w:rPr>
                <w:rFonts w:asciiTheme="minorHAnsi" w:hAnsiTheme="minorHAnsi" w:cstheme="minorHAnsi"/>
                <w:sz w:val="20"/>
                <w:szCs w:val="20"/>
              </w:rPr>
              <w:fldChar w:fldCharType="end"/>
            </w:r>
          </w:p>
        </w:tc>
        <w:tc>
          <w:tcPr>
            <w:tcW w:w="5760" w:type="dxa"/>
            <w:vAlign w:val="center"/>
          </w:tcPr>
          <w:p w14:paraId="7B20CCBA" w14:textId="1D136FCE"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Kdykoli během Období platnosti bude Bankovní záruka vždy činit nejméně částku ve výši uvedené v Příloze č. 2a a v Příloze č. 2b této Smlouvy („Výše zajištění“). Dopravce je povinen zajistit, aby byla Bankovní záruka přiměřeně upravována tak, aby její hodnota nikdy během Období platnosti neklesla pod Výši zajištění. Pokud hodnota Bankovní záruky klesne pod Výši zajištění nebo pokud peněžní prostředky (nebo jakákoli jejich část) z Bankovní záruky byla Objednatelem čerpána v souladu s odst. 13.3 Smlouvy, poté bude Dopravce do deseti (10) pracovních dnů ode dne, kdy byla taková </w:t>
            </w:r>
            <w:r w:rsidR="00C82CDB" w:rsidRPr="00C82CDB">
              <w:rPr>
                <w:rFonts w:asciiTheme="minorHAnsi" w:hAnsiTheme="minorHAnsi" w:cstheme="minorHAnsi"/>
                <w:sz w:val="20"/>
                <w:szCs w:val="20"/>
              </w:rPr>
              <w:lastRenderedPageBreak/>
              <w:t>událost Dopravci oznámena, povinen doplnit Bankovní záruku tak, aby dosahovala Výše zajištění. Současně je Objednatel oprávněn v případě, kdy Dopravce nedoplní Bankovní záruku ani ve lhůtě dvaceti (20) dnů od oznámení o čerpání peněžních prostředků z Bankovní záruky do Výše zajištění, od této Smlouvy odstoupit s účinky ke dni doručení odstoupení Dopravci, ledaže je v tomto úkonu pro účinky odstoupení stanoven den pozdější.</w:t>
            </w:r>
            <w:r w:rsidRPr="002E49D1">
              <w:rPr>
                <w:rFonts w:asciiTheme="minorHAnsi" w:hAnsiTheme="minorHAnsi" w:cstheme="minorHAnsi"/>
                <w:sz w:val="20"/>
                <w:szCs w:val="20"/>
              </w:rPr>
              <w:fldChar w:fldCharType="end"/>
            </w:r>
          </w:p>
        </w:tc>
        <w:tc>
          <w:tcPr>
            <w:tcW w:w="2977" w:type="dxa"/>
            <w:vAlign w:val="center"/>
          </w:tcPr>
          <w:p w14:paraId="345AE4E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V případě prodlení Dopravce s doplněním Bankovní záruky do Výše zajištění.</w:t>
            </w:r>
          </w:p>
        </w:tc>
        <w:tc>
          <w:tcPr>
            <w:tcW w:w="1417" w:type="dxa"/>
            <w:vAlign w:val="center"/>
          </w:tcPr>
          <w:p w14:paraId="1E0CF43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0,05 % z částky odpovídající částce, o niž je Dopravce povinen doplnit Bankovní </w:t>
            </w:r>
            <w:r w:rsidRPr="002E49D1">
              <w:rPr>
                <w:rFonts w:asciiTheme="minorHAnsi" w:hAnsiTheme="minorHAnsi" w:cstheme="minorHAnsi"/>
                <w:sz w:val="20"/>
                <w:szCs w:val="20"/>
              </w:rPr>
              <w:lastRenderedPageBreak/>
              <w:t>záruku do Výše zajištění</w:t>
            </w:r>
          </w:p>
        </w:tc>
        <w:tc>
          <w:tcPr>
            <w:tcW w:w="2552" w:type="dxa"/>
            <w:vAlign w:val="center"/>
          </w:tcPr>
          <w:p w14:paraId="7201006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za každý i započatý pracovní den prodlení</w:t>
            </w:r>
          </w:p>
        </w:tc>
      </w:tr>
      <w:bookmarkEnd w:id="95"/>
    </w:tbl>
    <w:p w14:paraId="16115F89" w14:textId="77777777" w:rsidR="002E49D1" w:rsidRPr="007A49BB" w:rsidRDefault="002E49D1" w:rsidP="006B37D0">
      <w:pPr>
        <w:pStyle w:val="2nesltext"/>
        <w:spacing w:before="120" w:after="120"/>
        <w:rPr>
          <w:rFonts w:asciiTheme="minorHAnsi" w:hAnsiTheme="minorHAnsi" w:cstheme="minorHAnsi"/>
        </w:rPr>
      </w:pPr>
    </w:p>
    <w:sectPr w:rsidR="002E49D1" w:rsidRPr="007A49BB" w:rsidSect="00D577AE">
      <w:footerReference w:type="default" r:id="rId11"/>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7FD29" w14:textId="77777777" w:rsidR="006F334F" w:rsidRDefault="006F334F" w:rsidP="00161B4F">
      <w:r>
        <w:separator/>
      </w:r>
    </w:p>
  </w:endnote>
  <w:endnote w:type="continuationSeparator" w:id="0">
    <w:p w14:paraId="6FA53069" w14:textId="77777777" w:rsidR="006F334F" w:rsidRDefault="006F334F" w:rsidP="00161B4F">
      <w:r>
        <w:continuationSeparator/>
      </w:r>
    </w:p>
  </w:endnote>
  <w:endnote w:type="continuationNotice" w:id="1">
    <w:p w14:paraId="2428146E" w14:textId="77777777" w:rsidR="006F334F" w:rsidRDefault="006F33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27580" w14:textId="02A64634" w:rsidR="00087580" w:rsidRPr="00140581" w:rsidRDefault="00087580" w:rsidP="00313A34">
    <w:pPr>
      <w:pStyle w:val="Zpat"/>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22</w:t>
    </w:r>
    <w:r w:rsidRPr="007A4925">
      <w:rPr>
        <w:rFonts w:ascii="Calibri" w:hAnsi="Calibri"/>
        <w:b/>
        <w:sz w:val="22"/>
        <w:szCs w:val="22"/>
      </w:rPr>
      <w:t>0</w:t>
    </w:r>
    <w:r w:rsidR="00634A74">
      <w:rPr>
        <w:rFonts w:ascii="Calibri" w:hAnsi="Calibri"/>
        <w:b/>
        <w:sz w:val="22"/>
        <w:szCs w:val="22"/>
      </w:rPr>
      <w:t>4</w:t>
    </w:r>
    <w:r w:rsidRPr="00E3135C">
      <w:rPr>
        <w:rFonts w:ascii="Calibri" w:hAnsi="Calibri"/>
        <w:sz w:val="22"/>
        <w:szCs w:val="20"/>
      </w:rPr>
      <w:t xml:space="preserve"> – příloha č. 3</w:t>
    </w:r>
    <w:r>
      <w:rPr>
        <w:rFonts w:ascii="Calibri" w:hAnsi="Calibri"/>
        <w:sz w:val="22"/>
        <w:szCs w:val="20"/>
      </w:rPr>
      <w:tab/>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22</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2ADB5" w14:textId="77777777" w:rsidR="00087580" w:rsidRDefault="00087580">
    <w:pPr>
      <w:pStyle w:val="Zpat"/>
      <w:jc w:val="center"/>
    </w:pPr>
    <w:r>
      <w:fldChar w:fldCharType="begin"/>
    </w:r>
    <w:r>
      <w:instrText xml:space="preserve"> PAGE   \* MERGEFORMAT </w:instrText>
    </w:r>
    <w:r>
      <w:fldChar w:fldCharType="separate"/>
    </w:r>
    <w:r>
      <w:rPr>
        <w:noProof/>
      </w:rPr>
      <w:t>1</w:t>
    </w:r>
    <w:r>
      <w:fldChar w:fldCharType="end"/>
    </w:r>
  </w:p>
  <w:p w14:paraId="5FCEEED7" w14:textId="77777777" w:rsidR="00087580" w:rsidRDefault="0008758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9F850" w14:textId="0374804A" w:rsidR="00087580" w:rsidRPr="00140581" w:rsidRDefault="00087580" w:rsidP="00313A34">
    <w:pPr>
      <w:pStyle w:val="Zpat"/>
      <w:ind w:left="-142"/>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w:t>
    </w:r>
    <w:r w:rsidR="005B6900">
      <w:rPr>
        <w:rFonts w:ascii="Calibri" w:hAnsi="Calibri"/>
        <w:b/>
        <w:sz w:val="22"/>
        <w:szCs w:val="22"/>
      </w:rPr>
      <w:t>2</w:t>
    </w:r>
    <w:r w:rsidRPr="006338A6">
      <w:rPr>
        <w:rFonts w:ascii="Calibri" w:hAnsi="Calibri"/>
        <w:b/>
        <w:sz w:val="22"/>
        <w:szCs w:val="22"/>
      </w:rPr>
      <w:t>01</w:t>
    </w:r>
    <w:r w:rsidRPr="00E3135C">
      <w:rPr>
        <w:rFonts w:ascii="Calibri" w:hAnsi="Calibri"/>
        <w:sz w:val="22"/>
        <w:szCs w:val="20"/>
      </w:rPr>
      <w:t xml:space="preserve"> – příloha č. 3</w:t>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t xml:space="preserve">           </w:t>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30</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5E86B" w14:textId="77777777" w:rsidR="006F334F" w:rsidRDefault="006F334F" w:rsidP="00161B4F">
      <w:r>
        <w:separator/>
      </w:r>
    </w:p>
  </w:footnote>
  <w:footnote w:type="continuationSeparator" w:id="0">
    <w:p w14:paraId="0820B1CA" w14:textId="77777777" w:rsidR="006F334F" w:rsidRDefault="006F334F" w:rsidP="00161B4F">
      <w:r>
        <w:continuationSeparator/>
      </w:r>
    </w:p>
  </w:footnote>
  <w:footnote w:type="continuationNotice" w:id="1">
    <w:p w14:paraId="70D4995B" w14:textId="77777777" w:rsidR="006F334F" w:rsidRDefault="006F33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E028A" w14:textId="77777777" w:rsidR="00087580" w:rsidRDefault="00087580"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DA62" w14:textId="77777777" w:rsidR="00087580" w:rsidRDefault="00087580"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0220DC8"/>
    <w:lvl w:ilvl="0">
      <w:start w:val="1"/>
      <w:numFmt w:val="decimal"/>
      <w:pStyle w:val="slovanseznam2"/>
      <w:lvlText w:val="%1."/>
      <w:lvlJc w:val="left"/>
      <w:pPr>
        <w:tabs>
          <w:tab w:val="num" w:pos="720"/>
        </w:tabs>
        <w:ind w:left="720" w:hanging="360"/>
      </w:pPr>
    </w:lvl>
  </w:abstractNum>
  <w:abstractNum w:abstractNumId="1" w15:restartNumberingAfterBreak="0">
    <w:nsid w:val="0CAB31A6"/>
    <w:multiLevelType w:val="hybridMultilevel"/>
    <w:tmpl w:val="A10CCAF2"/>
    <w:lvl w:ilvl="0" w:tplc="27229E5E">
      <w:start w:val="1"/>
      <w:numFmt w:val="decimal"/>
      <w:lvlText w:val="(%1)"/>
      <w:lvlJc w:val="left"/>
      <w:pPr>
        <w:tabs>
          <w:tab w:val="num" w:pos="567"/>
        </w:tabs>
        <w:ind w:left="567" w:hanging="567"/>
      </w:pPr>
      <w:rPr>
        <w:rFonts w:asciiTheme="minorHAnsi" w:hAnsiTheme="minorHAnsi" w:cstheme="minorHAnsi"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6F4B5D6A"/>
    <w:multiLevelType w:val="multilevel"/>
    <w:tmpl w:val="DE782BB4"/>
    <w:lvl w:ilvl="0">
      <w:start w:val="1"/>
      <w:numFmt w:val="decimal"/>
      <w:pStyle w:val="Nadpis1"/>
      <w:lvlText w:val="%1."/>
      <w:lvlJc w:val="left"/>
      <w:pPr>
        <w:tabs>
          <w:tab w:val="num" w:pos="754"/>
        </w:tabs>
        <w:ind w:left="754" w:hanging="567"/>
      </w:pPr>
      <w:rPr>
        <w:rFonts w:asciiTheme="minorHAnsi" w:hAnsiTheme="minorHAnsi" w:cstheme="minorHAnsi" w:hint="default"/>
        <w:b/>
        <w:i w:val="0"/>
        <w:sz w:val="22"/>
      </w:rPr>
    </w:lvl>
    <w:lvl w:ilvl="1">
      <w:start w:val="1"/>
      <w:numFmt w:val="decimal"/>
      <w:pStyle w:val="Clanek11"/>
      <w:lvlText w:val="%1.%2"/>
      <w:lvlJc w:val="left"/>
      <w:pPr>
        <w:tabs>
          <w:tab w:val="num" w:pos="1180"/>
        </w:tabs>
        <w:ind w:left="1180" w:hanging="567"/>
      </w:pPr>
      <w:rPr>
        <w:rFonts w:asciiTheme="minorHAnsi" w:hAnsiTheme="minorHAnsi" w:cstheme="minorHAnsi"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8"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9" w15:restartNumberingAfterBreak="0">
    <w:nsid w:val="7B8866EA"/>
    <w:multiLevelType w:val="multilevel"/>
    <w:tmpl w:val="5BC29F86"/>
    <w:lvl w:ilvl="0">
      <w:start w:val="1"/>
      <w:numFmt w:val="upperRoman"/>
      <w:pStyle w:val="5slovannadpis"/>
      <w:suff w:val="nothing"/>
      <w:lvlText w:val="%1."/>
      <w:lvlJc w:val="center"/>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11" w15:restartNumberingAfterBreak="0">
    <w:nsid w:val="7E2E117B"/>
    <w:multiLevelType w:val="hybridMultilevel"/>
    <w:tmpl w:val="BD4463F4"/>
    <w:lvl w:ilvl="0" w:tplc="20E8B4C8">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20E8B4C8">
      <w:start w:val="1"/>
      <w:numFmt w:val="lowerRoman"/>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4"/>
  </w:num>
  <w:num w:numId="2">
    <w:abstractNumId w:val="12"/>
  </w:num>
  <w:num w:numId="3">
    <w:abstractNumId w:val="7"/>
  </w:num>
  <w:num w:numId="4">
    <w:abstractNumId w:val="1"/>
  </w:num>
  <w:num w:numId="5">
    <w:abstractNumId w:val="2"/>
  </w:num>
  <w:num w:numId="6">
    <w:abstractNumId w:val="6"/>
  </w:num>
  <w:num w:numId="7">
    <w:abstractNumId w:val="10"/>
  </w:num>
  <w:num w:numId="8">
    <w:abstractNumId w:val="11"/>
  </w:num>
  <w:num w:numId="9">
    <w:abstractNumId w:val="0"/>
  </w:num>
  <w:num w:numId="10">
    <w:abstractNumId w:val="8"/>
  </w:num>
  <w:num w:numId="11">
    <w:abstractNumId w:val="5"/>
  </w:num>
  <w:num w:numId="12">
    <w:abstractNumId w:val="3"/>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B4F"/>
    <w:rsid w:val="00002880"/>
    <w:rsid w:val="000031BF"/>
    <w:rsid w:val="00013D6E"/>
    <w:rsid w:val="00014663"/>
    <w:rsid w:val="00014897"/>
    <w:rsid w:val="00032513"/>
    <w:rsid w:val="00036147"/>
    <w:rsid w:val="00042845"/>
    <w:rsid w:val="00043B1B"/>
    <w:rsid w:val="00044BDB"/>
    <w:rsid w:val="00051642"/>
    <w:rsid w:val="00053A9C"/>
    <w:rsid w:val="000544CE"/>
    <w:rsid w:val="000573E9"/>
    <w:rsid w:val="000579DE"/>
    <w:rsid w:val="000604AC"/>
    <w:rsid w:val="00063C6E"/>
    <w:rsid w:val="000647C8"/>
    <w:rsid w:val="0006686F"/>
    <w:rsid w:val="000702C2"/>
    <w:rsid w:val="0007209C"/>
    <w:rsid w:val="00075B88"/>
    <w:rsid w:val="0008089A"/>
    <w:rsid w:val="00081563"/>
    <w:rsid w:val="00083EC7"/>
    <w:rsid w:val="00083F98"/>
    <w:rsid w:val="00084D2A"/>
    <w:rsid w:val="00084D2F"/>
    <w:rsid w:val="000859D8"/>
    <w:rsid w:val="00087580"/>
    <w:rsid w:val="00093BB8"/>
    <w:rsid w:val="00094296"/>
    <w:rsid w:val="000942BB"/>
    <w:rsid w:val="000943C0"/>
    <w:rsid w:val="0009466D"/>
    <w:rsid w:val="00096CF9"/>
    <w:rsid w:val="000A30A7"/>
    <w:rsid w:val="000A31D2"/>
    <w:rsid w:val="000A6BCA"/>
    <w:rsid w:val="000A7E63"/>
    <w:rsid w:val="000B330E"/>
    <w:rsid w:val="000B546D"/>
    <w:rsid w:val="000B58B6"/>
    <w:rsid w:val="000B6534"/>
    <w:rsid w:val="000C1D2C"/>
    <w:rsid w:val="000C4CE9"/>
    <w:rsid w:val="000C5C9F"/>
    <w:rsid w:val="000C63B4"/>
    <w:rsid w:val="000C7BAB"/>
    <w:rsid w:val="000D4C3C"/>
    <w:rsid w:val="000E116E"/>
    <w:rsid w:val="000E36F1"/>
    <w:rsid w:val="000E72B3"/>
    <w:rsid w:val="000E7511"/>
    <w:rsid w:val="000F0999"/>
    <w:rsid w:val="000F10BA"/>
    <w:rsid w:val="0010092B"/>
    <w:rsid w:val="00102BEC"/>
    <w:rsid w:val="00106E84"/>
    <w:rsid w:val="001103C0"/>
    <w:rsid w:val="0011266A"/>
    <w:rsid w:val="0011336F"/>
    <w:rsid w:val="00115C17"/>
    <w:rsid w:val="0011613D"/>
    <w:rsid w:val="00116500"/>
    <w:rsid w:val="00117539"/>
    <w:rsid w:val="001243BF"/>
    <w:rsid w:val="00136DB6"/>
    <w:rsid w:val="001372A2"/>
    <w:rsid w:val="00140581"/>
    <w:rsid w:val="00146A65"/>
    <w:rsid w:val="00147F29"/>
    <w:rsid w:val="00150826"/>
    <w:rsid w:val="001526E8"/>
    <w:rsid w:val="00157EDF"/>
    <w:rsid w:val="00161B4F"/>
    <w:rsid w:val="00161FE7"/>
    <w:rsid w:val="00163287"/>
    <w:rsid w:val="001642D6"/>
    <w:rsid w:val="00165EDE"/>
    <w:rsid w:val="001671AD"/>
    <w:rsid w:val="00167B05"/>
    <w:rsid w:val="00170F65"/>
    <w:rsid w:val="00190098"/>
    <w:rsid w:val="001903D1"/>
    <w:rsid w:val="00190475"/>
    <w:rsid w:val="00192651"/>
    <w:rsid w:val="00192E1F"/>
    <w:rsid w:val="00193711"/>
    <w:rsid w:val="00196EAA"/>
    <w:rsid w:val="001A17C0"/>
    <w:rsid w:val="001A43E6"/>
    <w:rsid w:val="001B1393"/>
    <w:rsid w:val="001B44E0"/>
    <w:rsid w:val="001C392F"/>
    <w:rsid w:val="001C4E78"/>
    <w:rsid w:val="001C6D06"/>
    <w:rsid w:val="001D03BA"/>
    <w:rsid w:val="001D11F0"/>
    <w:rsid w:val="001D20D4"/>
    <w:rsid w:val="001D4B85"/>
    <w:rsid w:val="001D5462"/>
    <w:rsid w:val="001D65FF"/>
    <w:rsid w:val="001E34AF"/>
    <w:rsid w:val="001E4742"/>
    <w:rsid w:val="001E5322"/>
    <w:rsid w:val="001E7F11"/>
    <w:rsid w:val="001F3C24"/>
    <w:rsid w:val="0021240C"/>
    <w:rsid w:val="0021243A"/>
    <w:rsid w:val="002166E6"/>
    <w:rsid w:val="0022055C"/>
    <w:rsid w:val="00222DF1"/>
    <w:rsid w:val="0022388E"/>
    <w:rsid w:val="00225969"/>
    <w:rsid w:val="002262F2"/>
    <w:rsid w:val="00231CA4"/>
    <w:rsid w:val="00234FCE"/>
    <w:rsid w:val="002351DC"/>
    <w:rsid w:val="00242239"/>
    <w:rsid w:val="00245814"/>
    <w:rsid w:val="002574BF"/>
    <w:rsid w:val="0026347C"/>
    <w:rsid w:val="00270BB2"/>
    <w:rsid w:val="002716C6"/>
    <w:rsid w:val="00274A49"/>
    <w:rsid w:val="00274F4D"/>
    <w:rsid w:val="002769E0"/>
    <w:rsid w:val="002858D5"/>
    <w:rsid w:val="00287910"/>
    <w:rsid w:val="00294565"/>
    <w:rsid w:val="002950CF"/>
    <w:rsid w:val="002960CB"/>
    <w:rsid w:val="002969F5"/>
    <w:rsid w:val="002A1309"/>
    <w:rsid w:val="002A2A3C"/>
    <w:rsid w:val="002A70D9"/>
    <w:rsid w:val="002A78E5"/>
    <w:rsid w:val="002B1B01"/>
    <w:rsid w:val="002B445C"/>
    <w:rsid w:val="002C4009"/>
    <w:rsid w:val="002C540F"/>
    <w:rsid w:val="002C5611"/>
    <w:rsid w:val="002C57EF"/>
    <w:rsid w:val="002C76EA"/>
    <w:rsid w:val="002D0053"/>
    <w:rsid w:val="002D7570"/>
    <w:rsid w:val="002E1DDE"/>
    <w:rsid w:val="002E49D1"/>
    <w:rsid w:val="002E4ACE"/>
    <w:rsid w:val="002E5D9B"/>
    <w:rsid w:val="002F077B"/>
    <w:rsid w:val="002F100C"/>
    <w:rsid w:val="002F1265"/>
    <w:rsid w:val="002F19EF"/>
    <w:rsid w:val="002F3687"/>
    <w:rsid w:val="002F4C4D"/>
    <w:rsid w:val="003001DF"/>
    <w:rsid w:val="00300FAA"/>
    <w:rsid w:val="0030162D"/>
    <w:rsid w:val="0030336D"/>
    <w:rsid w:val="00305460"/>
    <w:rsid w:val="003115D0"/>
    <w:rsid w:val="00311681"/>
    <w:rsid w:val="00312596"/>
    <w:rsid w:val="00313A34"/>
    <w:rsid w:val="0031614B"/>
    <w:rsid w:val="003223B2"/>
    <w:rsid w:val="00322CBF"/>
    <w:rsid w:val="003236DF"/>
    <w:rsid w:val="003247B2"/>
    <w:rsid w:val="003278AB"/>
    <w:rsid w:val="00327D6F"/>
    <w:rsid w:val="00337B3B"/>
    <w:rsid w:val="00337C79"/>
    <w:rsid w:val="00337CDC"/>
    <w:rsid w:val="00337F0E"/>
    <w:rsid w:val="00343127"/>
    <w:rsid w:val="00346B37"/>
    <w:rsid w:val="00354410"/>
    <w:rsid w:val="00364677"/>
    <w:rsid w:val="00367274"/>
    <w:rsid w:val="0036743B"/>
    <w:rsid w:val="00367C40"/>
    <w:rsid w:val="00367E47"/>
    <w:rsid w:val="003709ED"/>
    <w:rsid w:val="003745B5"/>
    <w:rsid w:val="00375D0A"/>
    <w:rsid w:val="003805BD"/>
    <w:rsid w:val="00381A5A"/>
    <w:rsid w:val="003878CB"/>
    <w:rsid w:val="00390416"/>
    <w:rsid w:val="003928A5"/>
    <w:rsid w:val="00394A1F"/>
    <w:rsid w:val="003A0150"/>
    <w:rsid w:val="003A0899"/>
    <w:rsid w:val="003A3B31"/>
    <w:rsid w:val="003B2B23"/>
    <w:rsid w:val="003B4E0A"/>
    <w:rsid w:val="003B7D44"/>
    <w:rsid w:val="003C5997"/>
    <w:rsid w:val="003D4407"/>
    <w:rsid w:val="003D49B4"/>
    <w:rsid w:val="003D59DC"/>
    <w:rsid w:val="003D7FDF"/>
    <w:rsid w:val="003E0200"/>
    <w:rsid w:val="003E235A"/>
    <w:rsid w:val="003E520F"/>
    <w:rsid w:val="003E5304"/>
    <w:rsid w:val="003E59B4"/>
    <w:rsid w:val="003E6A4A"/>
    <w:rsid w:val="003F15D2"/>
    <w:rsid w:val="003F3EEB"/>
    <w:rsid w:val="003F4E2A"/>
    <w:rsid w:val="00404E8E"/>
    <w:rsid w:val="004102EF"/>
    <w:rsid w:val="0041149F"/>
    <w:rsid w:val="0041655E"/>
    <w:rsid w:val="00420ED1"/>
    <w:rsid w:val="00422AAF"/>
    <w:rsid w:val="004272FA"/>
    <w:rsid w:val="004311E5"/>
    <w:rsid w:val="0043271B"/>
    <w:rsid w:val="004336EF"/>
    <w:rsid w:val="00435E2C"/>
    <w:rsid w:val="004364BF"/>
    <w:rsid w:val="0044373E"/>
    <w:rsid w:val="00444A40"/>
    <w:rsid w:val="00446BA9"/>
    <w:rsid w:val="00446EB0"/>
    <w:rsid w:val="0045115B"/>
    <w:rsid w:val="00454645"/>
    <w:rsid w:val="00454CC3"/>
    <w:rsid w:val="00456A9F"/>
    <w:rsid w:val="0046223F"/>
    <w:rsid w:val="00474803"/>
    <w:rsid w:val="00474ED7"/>
    <w:rsid w:val="0048404B"/>
    <w:rsid w:val="00485031"/>
    <w:rsid w:val="004913C0"/>
    <w:rsid w:val="0049140D"/>
    <w:rsid w:val="004918BA"/>
    <w:rsid w:val="004932DF"/>
    <w:rsid w:val="00496F20"/>
    <w:rsid w:val="004A0D4C"/>
    <w:rsid w:val="004A171C"/>
    <w:rsid w:val="004A2713"/>
    <w:rsid w:val="004A316B"/>
    <w:rsid w:val="004C0CA6"/>
    <w:rsid w:val="004C1C12"/>
    <w:rsid w:val="004C2511"/>
    <w:rsid w:val="004C3FFF"/>
    <w:rsid w:val="004C68F3"/>
    <w:rsid w:val="004C6C61"/>
    <w:rsid w:val="004D2DA2"/>
    <w:rsid w:val="004E2A88"/>
    <w:rsid w:val="004E42BE"/>
    <w:rsid w:val="004E5558"/>
    <w:rsid w:val="004E7C56"/>
    <w:rsid w:val="004F0A04"/>
    <w:rsid w:val="004F0BBD"/>
    <w:rsid w:val="004F2142"/>
    <w:rsid w:val="004F3EA3"/>
    <w:rsid w:val="0050253A"/>
    <w:rsid w:val="0050446F"/>
    <w:rsid w:val="005071B4"/>
    <w:rsid w:val="00513574"/>
    <w:rsid w:val="00517AC9"/>
    <w:rsid w:val="00520257"/>
    <w:rsid w:val="00520AC5"/>
    <w:rsid w:val="0052158E"/>
    <w:rsid w:val="00521729"/>
    <w:rsid w:val="00527A00"/>
    <w:rsid w:val="0053049E"/>
    <w:rsid w:val="00543F2A"/>
    <w:rsid w:val="0054425D"/>
    <w:rsid w:val="00544CF0"/>
    <w:rsid w:val="00545B6C"/>
    <w:rsid w:val="00550FBE"/>
    <w:rsid w:val="00551D60"/>
    <w:rsid w:val="00555756"/>
    <w:rsid w:val="00556F94"/>
    <w:rsid w:val="005602B5"/>
    <w:rsid w:val="0056078A"/>
    <w:rsid w:val="00560A8F"/>
    <w:rsid w:val="00561A31"/>
    <w:rsid w:val="00565492"/>
    <w:rsid w:val="00570D7A"/>
    <w:rsid w:val="00571F45"/>
    <w:rsid w:val="0057390E"/>
    <w:rsid w:val="005835F7"/>
    <w:rsid w:val="00587F10"/>
    <w:rsid w:val="00590E32"/>
    <w:rsid w:val="005949F3"/>
    <w:rsid w:val="005951F9"/>
    <w:rsid w:val="00596EFE"/>
    <w:rsid w:val="005A5F49"/>
    <w:rsid w:val="005A6CE5"/>
    <w:rsid w:val="005A7805"/>
    <w:rsid w:val="005B06B0"/>
    <w:rsid w:val="005B0EEF"/>
    <w:rsid w:val="005B5011"/>
    <w:rsid w:val="005B643C"/>
    <w:rsid w:val="005B6748"/>
    <w:rsid w:val="005B6900"/>
    <w:rsid w:val="005C0248"/>
    <w:rsid w:val="005C3FEF"/>
    <w:rsid w:val="005D0A02"/>
    <w:rsid w:val="005D210C"/>
    <w:rsid w:val="005D220D"/>
    <w:rsid w:val="005D2898"/>
    <w:rsid w:val="005D6620"/>
    <w:rsid w:val="005E5D44"/>
    <w:rsid w:val="005E728C"/>
    <w:rsid w:val="005F37A0"/>
    <w:rsid w:val="005F4E03"/>
    <w:rsid w:val="005F6100"/>
    <w:rsid w:val="005F64D4"/>
    <w:rsid w:val="006013FF"/>
    <w:rsid w:val="00603888"/>
    <w:rsid w:val="006055CC"/>
    <w:rsid w:val="00606630"/>
    <w:rsid w:val="0060728F"/>
    <w:rsid w:val="00610FD2"/>
    <w:rsid w:val="006128D1"/>
    <w:rsid w:val="006162EC"/>
    <w:rsid w:val="00620404"/>
    <w:rsid w:val="00621361"/>
    <w:rsid w:val="00625F10"/>
    <w:rsid w:val="00626864"/>
    <w:rsid w:val="00631F38"/>
    <w:rsid w:val="006338A6"/>
    <w:rsid w:val="00634A74"/>
    <w:rsid w:val="006402D0"/>
    <w:rsid w:val="006428CE"/>
    <w:rsid w:val="00642E1C"/>
    <w:rsid w:val="00646BB2"/>
    <w:rsid w:val="0065207F"/>
    <w:rsid w:val="0065423A"/>
    <w:rsid w:val="00654345"/>
    <w:rsid w:val="00656411"/>
    <w:rsid w:val="00657CEC"/>
    <w:rsid w:val="00663770"/>
    <w:rsid w:val="00664525"/>
    <w:rsid w:val="00664CFA"/>
    <w:rsid w:val="00664EC4"/>
    <w:rsid w:val="00665B05"/>
    <w:rsid w:val="00673A8A"/>
    <w:rsid w:val="00675617"/>
    <w:rsid w:val="00684FE5"/>
    <w:rsid w:val="00686A74"/>
    <w:rsid w:val="00695628"/>
    <w:rsid w:val="006A61F8"/>
    <w:rsid w:val="006A7480"/>
    <w:rsid w:val="006B3329"/>
    <w:rsid w:val="006B37D0"/>
    <w:rsid w:val="006D4E30"/>
    <w:rsid w:val="006D594F"/>
    <w:rsid w:val="006D69CE"/>
    <w:rsid w:val="006E25E1"/>
    <w:rsid w:val="006E7C9F"/>
    <w:rsid w:val="006F1D1E"/>
    <w:rsid w:val="006F319A"/>
    <w:rsid w:val="006F334F"/>
    <w:rsid w:val="006F3A1C"/>
    <w:rsid w:val="006F4B27"/>
    <w:rsid w:val="006F590C"/>
    <w:rsid w:val="0071344E"/>
    <w:rsid w:val="00713643"/>
    <w:rsid w:val="00714175"/>
    <w:rsid w:val="00714CE4"/>
    <w:rsid w:val="00715840"/>
    <w:rsid w:val="00725DF3"/>
    <w:rsid w:val="007266D5"/>
    <w:rsid w:val="00726919"/>
    <w:rsid w:val="00727A6C"/>
    <w:rsid w:val="00730596"/>
    <w:rsid w:val="00731D43"/>
    <w:rsid w:val="00733FE9"/>
    <w:rsid w:val="00734F36"/>
    <w:rsid w:val="0073685C"/>
    <w:rsid w:val="00740CC7"/>
    <w:rsid w:val="0074105C"/>
    <w:rsid w:val="00741CA8"/>
    <w:rsid w:val="007428CE"/>
    <w:rsid w:val="007445AF"/>
    <w:rsid w:val="00744D99"/>
    <w:rsid w:val="0074700A"/>
    <w:rsid w:val="0075058F"/>
    <w:rsid w:val="0075292C"/>
    <w:rsid w:val="00754783"/>
    <w:rsid w:val="0076269E"/>
    <w:rsid w:val="00763615"/>
    <w:rsid w:val="00763639"/>
    <w:rsid w:val="007644DF"/>
    <w:rsid w:val="00765DBB"/>
    <w:rsid w:val="007664B6"/>
    <w:rsid w:val="00766F43"/>
    <w:rsid w:val="0076724A"/>
    <w:rsid w:val="0077173E"/>
    <w:rsid w:val="007810EF"/>
    <w:rsid w:val="00783263"/>
    <w:rsid w:val="007834C4"/>
    <w:rsid w:val="0078638D"/>
    <w:rsid w:val="00786882"/>
    <w:rsid w:val="00791648"/>
    <w:rsid w:val="007A17FF"/>
    <w:rsid w:val="007A1E04"/>
    <w:rsid w:val="007A4925"/>
    <w:rsid w:val="007A49BB"/>
    <w:rsid w:val="007A4BE3"/>
    <w:rsid w:val="007B743E"/>
    <w:rsid w:val="007C17CF"/>
    <w:rsid w:val="007C2A08"/>
    <w:rsid w:val="007C577E"/>
    <w:rsid w:val="007C61F3"/>
    <w:rsid w:val="007C6991"/>
    <w:rsid w:val="007D0AE6"/>
    <w:rsid w:val="007D5B03"/>
    <w:rsid w:val="007D5BFC"/>
    <w:rsid w:val="007E4A74"/>
    <w:rsid w:val="007E5883"/>
    <w:rsid w:val="007F4B5B"/>
    <w:rsid w:val="00802DEE"/>
    <w:rsid w:val="00804382"/>
    <w:rsid w:val="00807866"/>
    <w:rsid w:val="0081491C"/>
    <w:rsid w:val="00814A99"/>
    <w:rsid w:val="00821F5D"/>
    <w:rsid w:val="008227FA"/>
    <w:rsid w:val="00824D1C"/>
    <w:rsid w:val="00831B31"/>
    <w:rsid w:val="00832727"/>
    <w:rsid w:val="00836139"/>
    <w:rsid w:val="008366BE"/>
    <w:rsid w:val="00837966"/>
    <w:rsid w:val="00837BF4"/>
    <w:rsid w:val="00841951"/>
    <w:rsid w:val="00845AA9"/>
    <w:rsid w:val="00847269"/>
    <w:rsid w:val="00847904"/>
    <w:rsid w:val="008508D0"/>
    <w:rsid w:val="00856016"/>
    <w:rsid w:val="00857465"/>
    <w:rsid w:val="00857494"/>
    <w:rsid w:val="00860AF2"/>
    <w:rsid w:val="00860D31"/>
    <w:rsid w:val="00862AA2"/>
    <w:rsid w:val="00864B5A"/>
    <w:rsid w:val="00865F54"/>
    <w:rsid w:val="00872E63"/>
    <w:rsid w:val="0087302E"/>
    <w:rsid w:val="00877C48"/>
    <w:rsid w:val="008802E9"/>
    <w:rsid w:val="00882D50"/>
    <w:rsid w:val="008843B7"/>
    <w:rsid w:val="008874C6"/>
    <w:rsid w:val="00887B29"/>
    <w:rsid w:val="00891266"/>
    <w:rsid w:val="00891947"/>
    <w:rsid w:val="0089709A"/>
    <w:rsid w:val="008A031B"/>
    <w:rsid w:val="008A07A9"/>
    <w:rsid w:val="008A115A"/>
    <w:rsid w:val="008A1E10"/>
    <w:rsid w:val="008A29E2"/>
    <w:rsid w:val="008A306E"/>
    <w:rsid w:val="008A77EA"/>
    <w:rsid w:val="008B158E"/>
    <w:rsid w:val="008C0ADE"/>
    <w:rsid w:val="008C1318"/>
    <w:rsid w:val="008C6ABE"/>
    <w:rsid w:val="008C6D30"/>
    <w:rsid w:val="008D270F"/>
    <w:rsid w:val="008E10E2"/>
    <w:rsid w:val="008E3AF6"/>
    <w:rsid w:val="008E499B"/>
    <w:rsid w:val="008E4DE7"/>
    <w:rsid w:val="008E5487"/>
    <w:rsid w:val="008E5C06"/>
    <w:rsid w:val="008F47D4"/>
    <w:rsid w:val="00903D6C"/>
    <w:rsid w:val="00903FDF"/>
    <w:rsid w:val="009048A5"/>
    <w:rsid w:val="00905DAD"/>
    <w:rsid w:val="009063A6"/>
    <w:rsid w:val="00910F5B"/>
    <w:rsid w:val="00915AAF"/>
    <w:rsid w:val="00915BD3"/>
    <w:rsid w:val="009204A9"/>
    <w:rsid w:val="009240B5"/>
    <w:rsid w:val="00924934"/>
    <w:rsid w:val="00925A13"/>
    <w:rsid w:val="009307EE"/>
    <w:rsid w:val="00933567"/>
    <w:rsid w:val="009338E5"/>
    <w:rsid w:val="00933DE3"/>
    <w:rsid w:val="00944056"/>
    <w:rsid w:val="00944CD2"/>
    <w:rsid w:val="0095527C"/>
    <w:rsid w:val="009604F2"/>
    <w:rsid w:val="009606FD"/>
    <w:rsid w:val="0096466A"/>
    <w:rsid w:val="00970188"/>
    <w:rsid w:val="00971D30"/>
    <w:rsid w:val="009766A4"/>
    <w:rsid w:val="009767D6"/>
    <w:rsid w:val="009808BF"/>
    <w:rsid w:val="00982D73"/>
    <w:rsid w:val="00984247"/>
    <w:rsid w:val="009903C6"/>
    <w:rsid w:val="0099615F"/>
    <w:rsid w:val="00997038"/>
    <w:rsid w:val="00997635"/>
    <w:rsid w:val="00997C5E"/>
    <w:rsid w:val="009A588E"/>
    <w:rsid w:val="009C1491"/>
    <w:rsid w:val="009C1EAD"/>
    <w:rsid w:val="009C3EDD"/>
    <w:rsid w:val="009C7F23"/>
    <w:rsid w:val="009D45B0"/>
    <w:rsid w:val="009D785A"/>
    <w:rsid w:val="009D7F4F"/>
    <w:rsid w:val="009E156F"/>
    <w:rsid w:val="009E50FC"/>
    <w:rsid w:val="009E60A6"/>
    <w:rsid w:val="009E6200"/>
    <w:rsid w:val="009E7BF5"/>
    <w:rsid w:val="009F0BED"/>
    <w:rsid w:val="009F21B4"/>
    <w:rsid w:val="009F61BF"/>
    <w:rsid w:val="00A016F9"/>
    <w:rsid w:val="00A13EBA"/>
    <w:rsid w:val="00A145D0"/>
    <w:rsid w:val="00A15C29"/>
    <w:rsid w:val="00A23738"/>
    <w:rsid w:val="00A23FE4"/>
    <w:rsid w:val="00A2709A"/>
    <w:rsid w:val="00A27184"/>
    <w:rsid w:val="00A27984"/>
    <w:rsid w:val="00A30280"/>
    <w:rsid w:val="00A318AF"/>
    <w:rsid w:val="00A33AB7"/>
    <w:rsid w:val="00A355F4"/>
    <w:rsid w:val="00A37DA1"/>
    <w:rsid w:val="00A4089A"/>
    <w:rsid w:val="00A42931"/>
    <w:rsid w:val="00A457AA"/>
    <w:rsid w:val="00A543C5"/>
    <w:rsid w:val="00A54CA6"/>
    <w:rsid w:val="00A55462"/>
    <w:rsid w:val="00A55A91"/>
    <w:rsid w:val="00A562DE"/>
    <w:rsid w:val="00A56719"/>
    <w:rsid w:val="00A611A0"/>
    <w:rsid w:val="00A632B0"/>
    <w:rsid w:val="00A63B94"/>
    <w:rsid w:val="00A701B7"/>
    <w:rsid w:val="00A75003"/>
    <w:rsid w:val="00A76A6B"/>
    <w:rsid w:val="00A804D6"/>
    <w:rsid w:val="00A82666"/>
    <w:rsid w:val="00A8396D"/>
    <w:rsid w:val="00A90F78"/>
    <w:rsid w:val="00A94EDE"/>
    <w:rsid w:val="00AA08DC"/>
    <w:rsid w:val="00AA0CA2"/>
    <w:rsid w:val="00AA1402"/>
    <w:rsid w:val="00AA30C1"/>
    <w:rsid w:val="00AA3720"/>
    <w:rsid w:val="00AA5535"/>
    <w:rsid w:val="00AA59DB"/>
    <w:rsid w:val="00AB2379"/>
    <w:rsid w:val="00AB2F47"/>
    <w:rsid w:val="00AC26AD"/>
    <w:rsid w:val="00AC28EE"/>
    <w:rsid w:val="00AC3493"/>
    <w:rsid w:val="00AC4747"/>
    <w:rsid w:val="00AD001E"/>
    <w:rsid w:val="00AD13AB"/>
    <w:rsid w:val="00AD2A06"/>
    <w:rsid w:val="00AD2AF0"/>
    <w:rsid w:val="00AD5562"/>
    <w:rsid w:val="00AD5DDF"/>
    <w:rsid w:val="00AD6F68"/>
    <w:rsid w:val="00AE4987"/>
    <w:rsid w:val="00AE4CB4"/>
    <w:rsid w:val="00AF2F84"/>
    <w:rsid w:val="00AF4151"/>
    <w:rsid w:val="00AF5211"/>
    <w:rsid w:val="00AF59C1"/>
    <w:rsid w:val="00B01A54"/>
    <w:rsid w:val="00B0203F"/>
    <w:rsid w:val="00B05FE9"/>
    <w:rsid w:val="00B071C9"/>
    <w:rsid w:val="00B07EC1"/>
    <w:rsid w:val="00B121EB"/>
    <w:rsid w:val="00B15EAA"/>
    <w:rsid w:val="00B174E7"/>
    <w:rsid w:val="00B26998"/>
    <w:rsid w:val="00B26A16"/>
    <w:rsid w:val="00B3516C"/>
    <w:rsid w:val="00B40520"/>
    <w:rsid w:val="00B442F6"/>
    <w:rsid w:val="00B448D9"/>
    <w:rsid w:val="00B44DFE"/>
    <w:rsid w:val="00B534E6"/>
    <w:rsid w:val="00B64371"/>
    <w:rsid w:val="00B67692"/>
    <w:rsid w:val="00B6793F"/>
    <w:rsid w:val="00B734AA"/>
    <w:rsid w:val="00B800A1"/>
    <w:rsid w:val="00B80E27"/>
    <w:rsid w:val="00B83928"/>
    <w:rsid w:val="00B840E3"/>
    <w:rsid w:val="00B879AF"/>
    <w:rsid w:val="00B94B2A"/>
    <w:rsid w:val="00B94D04"/>
    <w:rsid w:val="00B9568E"/>
    <w:rsid w:val="00B9751A"/>
    <w:rsid w:val="00BA0D0A"/>
    <w:rsid w:val="00BA50DE"/>
    <w:rsid w:val="00BA6DC6"/>
    <w:rsid w:val="00BB1154"/>
    <w:rsid w:val="00BB19DD"/>
    <w:rsid w:val="00BB1F1F"/>
    <w:rsid w:val="00BB2A45"/>
    <w:rsid w:val="00BB2BAA"/>
    <w:rsid w:val="00BE482F"/>
    <w:rsid w:val="00BE4B8B"/>
    <w:rsid w:val="00BE5877"/>
    <w:rsid w:val="00BE67A9"/>
    <w:rsid w:val="00BE6A7B"/>
    <w:rsid w:val="00BE7DE1"/>
    <w:rsid w:val="00BF5E82"/>
    <w:rsid w:val="00BF6F24"/>
    <w:rsid w:val="00BF766B"/>
    <w:rsid w:val="00C0016F"/>
    <w:rsid w:val="00C0049A"/>
    <w:rsid w:val="00C02CE4"/>
    <w:rsid w:val="00C06056"/>
    <w:rsid w:val="00C063E0"/>
    <w:rsid w:val="00C06562"/>
    <w:rsid w:val="00C074F6"/>
    <w:rsid w:val="00C077E6"/>
    <w:rsid w:val="00C11F44"/>
    <w:rsid w:val="00C13481"/>
    <w:rsid w:val="00C17C32"/>
    <w:rsid w:val="00C2430B"/>
    <w:rsid w:val="00C2483B"/>
    <w:rsid w:val="00C32F09"/>
    <w:rsid w:val="00C342D6"/>
    <w:rsid w:val="00C415DA"/>
    <w:rsid w:val="00C45114"/>
    <w:rsid w:val="00C470EF"/>
    <w:rsid w:val="00C51B17"/>
    <w:rsid w:val="00C5385F"/>
    <w:rsid w:val="00C55301"/>
    <w:rsid w:val="00C55704"/>
    <w:rsid w:val="00C64F8B"/>
    <w:rsid w:val="00C66C33"/>
    <w:rsid w:val="00C67B86"/>
    <w:rsid w:val="00C7015E"/>
    <w:rsid w:val="00C708DB"/>
    <w:rsid w:val="00C71BFF"/>
    <w:rsid w:val="00C724C2"/>
    <w:rsid w:val="00C728E2"/>
    <w:rsid w:val="00C738D7"/>
    <w:rsid w:val="00C767F6"/>
    <w:rsid w:val="00C76AC8"/>
    <w:rsid w:val="00C76DD8"/>
    <w:rsid w:val="00C77C64"/>
    <w:rsid w:val="00C77E9B"/>
    <w:rsid w:val="00C81231"/>
    <w:rsid w:val="00C81326"/>
    <w:rsid w:val="00C82CDB"/>
    <w:rsid w:val="00C82EAF"/>
    <w:rsid w:val="00C93D56"/>
    <w:rsid w:val="00C94181"/>
    <w:rsid w:val="00C953ED"/>
    <w:rsid w:val="00CA086B"/>
    <w:rsid w:val="00CA0A18"/>
    <w:rsid w:val="00CA4E19"/>
    <w:rsid w:val="00CB02B0"/>
    <w:rsid w:val="00CB11D2"/>
    <w:rsid w:val="00CB42BC"/>
    <w:rsid w:val="00CB6CE4"/>
    <w:rsid w:val="00CC015F"/>
    <w:rsid w:val="00CC56DF"/>
    <w:rsid w:val="00CC5EF8"/>
    <w:rsid w:val="00CC6907"/>
    <w:rsid w:val="00CD061A"/>
    <w:rsid w:val="00CD0EB6"/>
    <w:rsid w:val="00CD39FE"/>
    <w:rsid w:val="00CD768F"/>
    <w:rsid w:val="00CD7C15"/>
    <w:rsid w:val="00CE1167"/>
    <w:rsid w:val="00CE6092"/>
    <w:rsid w:val="00CF0DDF"/>
    <w:rsid w:val="00D0107D"/>
    <w:rsid w:val="00D069CC"/>
    <w:rsid w:val="00D106D9"/>
    <w:rsid w:val="00D17C6D"/>
    <w:rsid w:val="00D20EC1"/>
    <w:rsid w:val="00D26CFC"/>
    <w:rsid w:val="00D311BD"/>
    <w:rsid w:val="00D31272"/>
    <w:rsid w:val="00D37103"/>
    <w:rsid w:val="00D40A9D"/>
    <w:rsid w:val="00D42817"/>
    <w:rsid w:val="00D44968"/>
    <w:rsid w:val="00D44E1D"/>
    <w:rsid w:val="00D45F7C"/>
    <w:rsid w:val="00D562EF"/>
    <w:rsid w:val="00D5632D"/>
    <w:rsid w:val="00D577AE"/>
    <w:rsid w:val="00D60FE1"/>
    <w:rsid w:val="00D613C3"/>
    <w:rsid w:val="00D637D3"/>
    <w:rsid w:val="00D6448C"/>
    <w:rsid w:val="00D646DF"/>
    <w:rsid w:val="00D73D56"/>
    <w:rsid w:val="00D7531D"/>
    <w:rsid w:val="00D753A2"/>
    <w:rsid w:val="00D77507"/>
    <w:rsid w:val="00D83889"/>
    <w:rsid w:val="00D8407A"/>
    <w:rsid w:val="00D90CA5"/>
    <w:rsid w:val="00D91510"/>
    <w:rsid w:val="00D9198D"/>
    <w:rsid w:val="00D91F68"/>
    <w:rsid w:val="00D93DD6"/>
    <w:rsid w:val="00D9401C"/>
    <w:rsid w:val="00DA06E8"/>
    <w:rsid w:val="00DA2B61"/>
    <w:rsid w:val="00DA3046"/>
    <w:rsid w:val="00DA4D4D"/>
    <w:rsid w:val="00DA6177"/>
    <w:rsid w:val="00DA72A4"/>
    <w:rsid w:val="00DA7963"/>
    <w:rsid w:val="00DB0980"/>
    <w:rsid w:val="00DB2D3A"/>
    <w:rsid w:val="00DB3573"/>
    <w:rsid w:val="00DB373F"/>
    <w:rsid w:val="00DB3D31"/>
    <w:rsid w:val="00DC3544"/>
    <w:rsid w:val="00DC5E73"/>
    <w:rsid w:val="00DD07E7"/>
    <w:rsid w:val="00DD26AD"/>
    <w:rsid w:val="00DD2896"/>
    <w:rsid w:val="00DD31E1"/>
    <w:rsid w:val="00DD34E9"/>
    <w:rsid w:val="00DD6E52"/>
    <w:rsid w:val="00DE027F"/>
    <w:rsid w:val="00DE33A7"/>
    <w:rsid w:val="00DE65A2"/>
    <w:rsid w:val="00DF762A"/>
    <w:rsid w:val="00E00B41"/>
    <w:rsid w:val="00E0262E"/>
    <w:rsid w:val="00E115BC"/>
    <w:rsid w:val="00E12278"/>
    <w:rsid w:val="00E20F18"/>
    <w:rsid w:val="00E231DE"/>
    <w:rsid w:val="00E25618"/>
    <w:rsid w:val="00E30B40"/>
    <w:rsid w:val="00E3135C"/>
    <w:rsid w:val="00E34FB7"/>
    <w:rsid w:val="00E3517C"/>
    <w:rsid w:val="00E356E6"/>
    <w:rsid w:val="00E41152"/>
    <w:rsid w:val="00E41CAA"/>
    <w:rsid w:val="00E4245A"/>
    <w:rsid w:val="00E42586"/>
    <w:rsid w:val="00E43AF2"/>
    <w:rsid w:val="00E44BA8"/>
    <w:rsid w:val="00E4572F"/>
    <w:rsid w:val="00E47273"/>
    <w:rsid w:val="00E5184B"/>
    <w:rsid w:val="00E51CB1"/>
    <w:rsid w:val="00E54350"/>
    <w:rsid w:val="00E554FE"/>
    <w:rsid w:val="00E55BA0"/>
    <w:rsid w:val="00E6149C"/>
    <w:rsid w:val="00E61BFB"/>
    <w:rsid w:val="00E62F47"/>
    <w:rsid w:val="00E672BC"/>
    <w:rsid w:val="00E7040D"/>
    <w:rsid w:val="00E71CC1"/>
    <w:rsid w:val="00E74A2F"/>
    <w:rsid w:val="00E7754C"/>
    <w:rsid w:val="00E81F01"/>
    <w:rsid w:val="00E90678"/>
    <w:rsid w:val="00E91E93"/>
    <w:rsid w:val="00E93DA4"/>
    <w:rsid w:val="00E95204"/>
    <w:rsid w:val="00E972CE"/>
    <w:rsid w:val="00EA09C7"/>
    <w:rsid w:val="00EA1193"/>
    <w:rsid w:val="00EA3293"/>
    <w:rsid w:val="00EA3D34"/>
    <w:rsid w:val="00EA4F56"/>
    <w:rsid w:val="00EA631D"/>
    <w:rsid w:val="00EA7C3F"/>
    <w:rsid w:val="00EB0E34"/>
    <w:rsid w:val="00EB15E4"/>
    <w:rsid w:val="00EB2800"/>
    <w:rsid w:val="00EB41E1"/>
    <w:rsid w:val="00EB786B"/>
    <w:rsid w:val="00EC41FF"/>
    <w:rsid w:val="00EC5553"/>
    <w:rsid w:val="00EC6D64"/>
    <w:rsid w:val="00ED1072"/>
    <w:rsid w:val="00ED1B1B"/>
    <w:rsid w:val="00ED68B9"/>
    <w:rsid w:val="00ED6A8C"/>
    <w:rsid w:val="00EE316F"/>
    <w:rsid w:val="00EE4C10"/>
    <w:rsid w:val="00EE5063"/>
    <w:rsid w:val="00EE758E"/>
    <w:rsid w:val="00EF00D7"/>
    <w:rsid w:val="00EF1B09"/>
    <w:rsid w:val="00EF39D4"/>
    <w:rsid w:val="00EF6EEB"/>
    <w:rsid w:val="00EF7B69"/>
    <w:rsid w:val="00F02656"/>
    <w:rsid w:val="00F027A0"/>
    <w:rsid w:val="00F029DC"/>
    <w:rsid w:val="00F03432"/>
    <w:rsid w:val="00F051DA"/>
    <w:rsid w:val="00F06CFB"/>
    <w:rsid w:val="00F13194"/>
    <w:rsid w:val="00F1489D"/>
    <w:rsid w:val="00F14FCF"/>
    <w:rsid w:val="00F21A0C"/>
    <w:rsid w:val="00F21C88"/>
    <w:rsid w:val="00F250C3"/>
    <w:rsid w:val="00F25E6F"/>
    <w:rsid w:val="00F26BD2"/>
    <w:rsid w:val="00F33A61"/>
    <w:rsid w:val="00F33C57"/>
    <w:rsid w:val="00F35FC6"/>
    <w:rsid w:val="00F403F6"/>
    <w:rsid w:val="00F43946"/>
    <w:rsid w:val="00F44763"/>
    <w:rsid w:val="00F46F42"/>
    <w:rsid w:val="00F51E5E"/>
    <w:rsid w:val="00F521AB"/>
    <w:rsid w:val="00F5287C"/>
    <w:rsid w:val="00F56351"/>
    <w:rsid w:val="00F56C5B"/>
    <w:rsid w:val="00F56D19"/>
    <w:rsid w:val="00F6343E"/>
    <w:rsid w:val="00F654FB"/>
    <w:rsid w:val="00F66E6D"/>
    <w:rsid w:val="00F67245"/>
    <w:rsid w:val="00F71E7E"/>
    <w:rsid w:val="00F7227C"/>
    <w:rsid w:val="00F759E3"/>
    <w:rsid w:val="00F763A1"/>
    <w:rsid w:val="00F77692"/>
    <w:rsid w:val="00F82529"/>
    <w:rsid w:val="00F83539"/>
    <w:rsid w:val="00F83C5C"/>
    <w:rsid w:val="00F90654"/>
    <w:rsid w:val="00F907E7"/>
    <w:rsid w:val="00F90CBC"/>
    <w:rsid w:val="00F932DD"/>
    <w:rsid w:val="00F94DAE"/>
    <w:rsid w:val="00F9604F"/>
    <w:rsid w:val="00F96D5F"/>
    <w:rsid w:val="00FA3023"/>
    <w:rsid w:val="00FA7D5E"/>
    <w:rsid w:val="00FB663E"/>
    <w:rsid w:val="00FC19A8"/>
    <w:rsid w:val="00FC589D"/>
    <w:rsid w:val="00FC6144"/>
    <w:rsid w:val="00FD018F"/>
    <w:rsid w:val="00FE317F"/>
    <w:rsid w:val="00FE7ECE"/>
    <w:rsid w:val="00FF036B"/>
    <w:rsid w:val="00FF380D"/>
    <w:rsid w:val="00FF41B7"/>
    <w:rsid w:val="00FF472B"/>
    <w:rsid w:val="00FF76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C65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aliases w:val="_Nadpis 1"/>
    <w:basedOn w:val="Normln"/>
    <w:next w:val="Clanek11"/>
    <w:link w:val="Nadpis1Char"/>
    <w:qFormat/>
    <w:rsid w:val="006F590C"/>
    <w:pPr>
      <w:keepNext/>
      <w:numPr>
        <w:numId w:val="3"/>
      </w:numPr>
      <w:spacing w:before="240"/>
      <w:outlineLvl w:val="0"/>
    </w:pPr>
    <w:rPr>
      <w:rFonts w:cs="Arial"/>
      <w:b/>
      <w:bCs/>
      <w:caps/>
      <w:kern w:val="32"/>
      <w:sz w:val="22"/>
      <w:szCs w:val="32"/>
      <w:lang w:eastAsia="en-US"/>
    </w:rPr>
  </w:style>
  <w:style w:type="paragraph" w:styleId="Nadpis2">
    <w:name w:val="heading 2"/>
    <w:basedOn w:val="Normln"/>
    <w:next w:val="Normln"/>
    <w:link w:val="Nadpis2Char"/>
    <w:uiPriority w:val="9"/>
    <w:qFormat/>
    <w:rsid w:val="006F590C"/>
    <w:pPr>
      <w:keepNext/>
      <w:numPr>
        <w:ilvl w:val="1"/>
        <w:numId w:val="1"/>
      </w:numPr>
      <w:spacing w:before="240" w:after="60"/>
      <w:outlineLvl w:val="1"/>
    </w:pPr>
    <w:rPr>
      <w:rFonts w:ascii="Arial" w:hAnsi="Arial" w:cs="Arial"/>
      <w:b/>
      <w:bCs/>
      <w:i/>
      <w:iCs/>
      <w:sz w:val="28"/>
      <w:szCs w:val="28"/>
      <w:lang w:eastAsia="en-US"/>
    </w:rPr>
  </w:style>
  <w:style w:type="paragraph" w:styleId="Nadpis3">
    <w:name w:val="heading 3"/>
    <w:basedOn w:val="Normln"/>
    <w:next w:val="Normln"/>
    <w:link w:val="Nadpis3Char"/>
    <w:uiPriority w:val="9"/>
    <w:qFormat/>
    <w:rsid w:val="006F590C"/>
    <w:pPr>
      <w:keepNext/>
      <w:numPr>
        <w:ilvl w:val="2"/>
        <w:numId w:val="1"/>
      </w:numPr>
      <w:spacing w:before="240" w:after="60"/>
      <w:outlineLvl w:val="2"/>
    </w:pPr>
    <w:rPr>
      <w:rFonts w:ascii="Arial" w:hAnsi="Arial" w:cs="Arial"/>
      <w:b/>
      <w:bCs/>
      <w:sz w:val="26"/>
      <w:szCs w:val="26"/>
      <w:lang w:eastAsia="en-US"/>
    </w:rPr>
  </w:style>
  <w:style w:type="paragraph" w:styleId="Nadpis4">
    <w:name w:val="heading 4"/>
    <w:basedOn w:val="Normln"/>
    <w:next w:val="Normln"/>
    <w:link w:val="Nadpis4Char"/>
    <w:qFormat/>
    <w:rsid w:val="006F590C"/>
    <w:pPr>
      <w:keepNext/>
      <w:spacing w:before="240" w:after="60"/>
      <w:outlineLvl w:val="3"/>
    </w:pPr>
    <w:rPr>
      <w:b/>
      <w:bCs/>
      <w:sz w:val="28"/>
      <w:szCs w:val="28"/>
      <w:lang w:eastAsia="en-US"/>
    </w:rPr>
  </w:style>
  <w:style w:type="paragraph" w:styleId="Nadpis5">
    <w:name w:val="heading 5"/>
    <w:basedOn w:val="Normln"/>
    <w:next w:val="Normln"/>
    <w:link w:val="Nadpis5Char"/>
    <w:qFormat/>
    <w:rsid w:val="006F590C"/>
    <w:pPr>
      <w:spacing w:before="240" w:after="60"/>
      <w:outlineLvl w:val="4"/>
    </w:pPr>
    <w:rPr>
      <w:b/>
      <w:bCs/>
      <w:i/>
      <w:iCs/>
      <w:sz w:val="26"/>
      <w:szCs w:val="26"/>
      <w:lang w:eastAsia="en-US"/>
    </w:rPr>
  </w:style>
  <w:style w:type="paragraph" w:styleId="Nadpis6">
    <w:name w:val="heading 6"/>
    <w:basedOn w:val="Normln"/>
    <w:next w:val="Normln"/>
    <w:link w:val="Nadpis6Char"/>
    <w:qFormat/>
    <w:rsid w:val="006F590C"/>
    <w:pPr>
      <w:spacing w:before="240" w:after="60"/>
      <w:outlineLvl w:val="5"/>
    </w:pPr>
    <w:rPr>
      <w:b/>
      <w:bCs/>
      <w:sz w:val="22"/>
      <w:szCs w:val="22"/>
      <w:lang w:eastAsia="en-US"/>
    </w:rPr>
  </w:style>
  <w:style w:type="paragraph" w:styleId="Nadpis7">
    <w:name w:val="heading 7"/>
    <w:basedOn w:val="Normln"/>
    <w:next w:val="Normln"/>
    <w:link w:val="Nadpis7Char"/>
    <w:qFormat/>
    <w:rsid w:val="006F590C"/>
    <w:pPr>
      <w:spacing w:before="240" w:after="60"/>
      <w:outlineLvl w:val="6"/>
    </w:pPr>
    <w:rPr>
      <w:sz w:val="22"/>
      <w:lang w:eastAsia="en-US"/>
    </w:rPr>
  </w:style>
  <w:style w:type="paragraph" w:styleId="Nadpis8">
    <w:name w:val="heading 8"/>
    <w:basedOn w:val="Normln"/>
    <w:next w:val="Normln"/>
    <w:link w:val="Nadpis8Char"/>
    <w:qFormat/>
    <w:rsid w:val="006F590C"/>
    <w:pPr>
      <w:spacing w:before="240" w:after="60"/>
      <w:outlineLvl w:val="7"/>
    </w:pPr>
    <w:rPr>
      <w:i/>
      <w:iCs/>
      <w:sz w:val="22"/>
      <w:lang w:eastAsia="en-US"/>
    </w:rPr>
  </w:style>
  <w:style w:type="paragraph" w:styleId="Nadpis9">
    <w:name w:val="heading 9"/>
    <w:basedOn w:val="Normln"/>
    <w:next w:val="Normln"/>
    <w:link w:val="Nadpis9Char"/>
    <w:qFormat/>
    <w:rsid w:val="006F590C"/>
    <w:pPr>
      <w:spacing w:before="240" w:after="60"/>
      <w:outlineLvl w:val="8"/>
    </w:pPr>
    <w:rPr>
      <w:rFonts w:ascii="Arial" w:hAnsi="Arial" w:cs="Arial"/>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iPriority w:val="99"/>
    <w:rsid w:val="00161B4F"/>
    <w:pPr>
      <w:tabs>
        <w:tab w:val="center" w:pos="4536"/>
        <w:tab w:val="right" w:pos="9072"/>
      </w:tabs>
    </w:pPr>
  </w:style>
  <w:style w:type="character" w:customStyle="1" w:styleId="ZhlavChar">
    <w:name w:val="Záhlaví Char"/>
    <w:aliases w:val="HH Header Char"/>
    <w:link w:val="Zhlav"/>
    <w:uiPriority w:val="99"/>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nhideWhenUsed/>
    <w:rsid w:val="00933DE3"/>
    <w:pPr>
      <w:spacing w:after="120" w:line="480" w:lineRule="auto"/>
    </w:pPr>
  </w:style>
  <w:style w:type="character" w:customStyle="1" w:styleId="Zkladntext2Char">
    <w:name w:val="Základní text 2 Char"/>
    <w:link w:val="Zkladntext2"/>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paragraph" w:customStyle="1" w:styleId="Spolecnost">
    <w:name w:val="Spolecnost"/>
    <w:basedOn w:val="Normln"/>
    <w:semiHidden/>
    <w:rsid w:val="006F590C"/>
    <w:pPr>
      <w:spacing w:before="240" w:after="240"/>
      <w:jc w:val="center"/>
    </w:pPr>
    <w:rPr>
      <w:b/>
      <w:sz w:val="32"/>
      <w:lang w:eastAsia="en-US"/>
    </w:rPr>
  </w:style>
  <w:style w:type="paragraph" w:styleId="Nzev">
    <w:name w:val="Title"/>
    <w:basedOn w:val="Normln"/>
    <w:link w:val="NzevChar"/>
    <w:qFormat/>
    <w:rsid w:val="006F590C"/>
    <w:pPr>
      <w:spacing w:before="240" w:after="60"/>
      <w:jc w:val="center"/>
      <w:outlineLvl w:val="0"/>
    </w:pPr>
    <w:rPr>
      <w:rFonts w:ascii="Arial" w:hAnsi="Arial" w:cs="Arial"/>
      <w:b/>
      <w:bCs/>
      <w:kern w:val="28"/>
      <w:sz w:val="32"/>
      <w:szCs w:val="32"/>
      <w:lang w:eastAsia="en-US"/>
    </w:rPr>
  </w:style>
  <w:style w:type="character" w:customStyle="1" w:styleId="NzevChar">
    <w:name w:val="Název Char"/>
    <w:basedOn w:val="Standardnpsmoodstavce"/>
    <w:link w:val="Nzev"/>
    <w:rsid w:val="006F590C"/>
    <w:rPr>
      <w:rFonts w:ascii="Arial" w:eastAsia="Times New Roman" w:hAnsi="Arial" w:cs="Arial"/>
      <w:b/>
      <w:bCs/>
      <w:kern w:val="28"/>
      <w:sz w:val="32"/>
      <w:szCs w:val="32"/>
      <w:lang w:eastAsia="en-US"/>
    </w:rPr>
  </w:style>
  <w:style w:type="paragraph" w:customStyle="1" w:styleId="SMLOUVACISLO">
    <w:name w:val="SMLOUVA CISLO"/>
    <w:basedOn w:val="Normln"/>
    <w:rsid w:val="006F590C"/>
    <w:pPr>
      <w:spacing w:before="60"/>
      <w:ind w:left="1134" w:hanging="1134"/>
      <w:jc w:val="left"/>
      <w:outlineLvl w:val="0"/>
    </w:pPr>
    <w:rPr>
      <w:rFonts w:ascii="Arial" w:hAnsi="Arial"/>
      <w:b/>
      <w:spacing w:val="10"/>
      <w:szCs w:val="20"/>
    </w:rPr>
  </w:style>
  <w:style w:type="character" w:customStyle="1" w:styleId="Nadpis1Char">
    <w:name w:val="Nadpis 1 Char"/>
    <w:aliases w:val="_Nadpis 1 Char"/>
    <w:basedOn w:val="Standardnpsmoodstavce"/>
    <w:link w:val="Nadpis1"/>
    <w:rsid w:val="006F590C"/>
    <w:rPr>
      <w:rFonts w:ascii="Times New Roman" w:eastAsia="Times New Roman" w:hAnsi="Times New Roman" w:cs="Arial"/>
      <w:b/>
      <w:bCs/>
      <w:caps/>
      <w:kern w:val="32"/>
      <w:sz w:val="22"/>
      <w:szCs w:val="32"/>
      <w:lang w:eastAsia="en-US"/>
    </w:rPr>
  </w:style>
  <w:style w:type="character" w:customStyle="1" w:styleId="Nadpis2Char">
    <w:name w:val="Nadpis 2 Char"/>
    <w:basedOn w:val="Standardnpsmoodstavce"/>
    <w:link w:val="Nadpis2"/>
    <w:uiPriority w:val="9"/>
    <w:rsid w:val="006F590C"/>
    <w:rPr>
      <w:rFonts w:ascii="Arial" w:eastAsia="Times New Roman" w:hAnsi="Arial" w:cs="Arial"/>
      <w:b/>
      <w:bCs/>
      <w:i/>
      <w:iCs/>
      <w:sz w:val="28"/>
      <w:szCs w:val="28"/>
      <w:lang w:eastAsia="en-US"/>
    </w:rPr>
  </w:style>
  <w:style w:type="character" w:customStyle="1" w:styleId="Nadpis3Char">
    <w:name w:val="Nadpis 3 Char"/>
    <w:basedOn w:val="Standardnpsmoodstavce"/>
    <w:link w:val="Nadpis3"/>
    <w:uiPriority w:val="9"/>
    <w:rsid w:val="006F590C"/>
    <w:rPr>
      <w:rFonts w:ascii="Arial" w:eastAsia="Times New Roman" w:hAnsi="Arial" w:cs="Arial"/>
      <w:b/>
      <w:bCs/>
      <w:sz w:val="26"/>
      <w:szCs w:val="26"/>
      <w:lang w:eastAsia="en-US"/>
    </w:rPr>
  </w:style>
  <w:style w:type="character" w:customStyle="1" w:styleId="Nadpis4Char">
    <w:name w:val="Nadpis 4 Char"/>
    <w:basedOn w:val="Standardnpsmoodstavce"/>
    <w:link w:val="Nadpis4"/>
    <w:rsid w:val="006F590C"/>
    <w:rPr>
      <w:rFonts w:ascii="Times New Roman" w:eastAsia="Times New Roman" w:hAnsi="Times New Roman"/>
      <w:b/>
      <w:bCs/>
      <w:sz w:val="28"/>
      <w:szCs w:val="28"/>
      <w:lang w:eastAsia="en-US"/>
    </w:rPr>
  </w:style>
  <w:style w:type="character" w:customStyle="1" w:styleId="Nadpis5Char">
    <w:name w:val="Nadpis 5 Char"/>
    <w:basedOn w:val="Standardnpsmoodstavce"/>
    <w:link w:val="Nadpis5"/>
    <w:rsid w:val="006F590C"/>
    <w:rPr>
      <w:rFonts w:ascii="Times New Roman" w:eastAsia="Times New Roman" w:hAnsi="Times New Roman"/>
      <w:b/>
      <w:bCs/>
      <w:i/>
      <w:iCs/>
      <w:sz w:val="26"/>
      <w:szCs w:val="26"/>
      <w:lang w:eastAsia="en-US"/>
    </w:rPr>
  </w:style>
  <w:style w:type="character" w:customStyle="1" w:styleId="Nadpis6Char">
    <w:name w:val="Nadpis 6 Char"/>
    <w:basedOn w:val="Standardnpsmoodstavce"/>
    <w:link w:val="Nadpis6"/>
    <w:rsid w:val="006F590C"/>
    <w:rPr>
      <w:rFonts w:ascii="Times New Roman" w:eastAsia="Times New Roman" w:hAnsi="Times New Roman"/>
      <w:b/>
      <w:bCs/>
      <w:sz w:val="22"/>
      <w:szCs w:val="22"/>
      <w:lang w:eastAsia="en-US"/>
    </w:rPr>
  </w:style>
  <w:style w:type="character" w:customStyle="1" w:styleId="Nadpis7Char">
    <w:name w:val="Nadpis 7 Char"/>
    <w:basedOn w:val="Standardnpsmoodstavce"/>
    <w:link w:val="Nadpis7"/>
    <w:rsid w:val="006F590C"/>
    <w:rPr>
      <w:rFonts w:ascii="Times New Roman" w:eastAsia="Times New Roman" w:hAnsi="Times New Roman"/>
      <w:sz w:val="22"/>
      <w:szCs w:val="24"/>
      <w:lang w:eastAsia="en-US"/>
    </w:rPr>
  </w:style>
  <w:style w:type="character" w:customStyle="1" w:styleId="Nadpis8Char">
    <w:name w:val="Nadpis 8 Char"/>
    <w:basedOn w:val="Standardnpsmoodstavce"/>
    <w:link w:val="Nadpis8"/>
    <w:rsid w:val="006F590C"/>
    <w:rPr>
      <w:rFonts w:ascii="Times New Roman" w:eastAsia="Times New Roman" w:hAnsi="Times New Roman"/>
      <w:i/>
      <w:iCs/>
      <w:sz w:val="22"/>
      <w:szCs w:val="24"/>
      <w:lang w:eastAsia="en-US"/>
    </w:rPr>
  </w:style>
  <w:style w:type="character" w:customStyle="1" w:styleId="Nadpis9Char">
    <w:name w:val="Nadpis 9 Char"/>
    <w:basedOn w:val="Standardnpsmoodstavce"/>
    <w:link w:val="Nadpis9"/>
    <w:rsid w:val="006F590C"/>
    <w:rPr>
      <w:rFonts w:ascii="Arial" w:eastAsia="Times New Roman" w:hAnsi="Arial" w:cs="Arial"/>
      <w:sz w:val="22"/>
      <w:szCs w:val="22"/>
      <w:lang w:eastAsia="en-US"/>
    </w:rPr>
  </w:style>
  <w:style w:type="paragraph" w:customStyle="1" w:styleId="Nadpis11">
    <w:name w:val="Nadpis 11"/>
    <w:basedOn w:val="Nadpis1"/>
    <w:next w:val="Clanek11"/>
    <w:semiHidden/>
    <w:unhideWhenUsed/>
    <w:qFormat/>
    <w:rsid w:val="006F590C"/>
    <w:pPr>
      <w:ind w:firstLine="0"/>
    </w:pPr>
  </w:style>
  <w:style w:type="paragraph" w:customStyle="1" w:styleId="Clanek11">
    <w:name w:val="Clanek 1.1"/>
    <w:basedOn w:val="Nadpis2"/>
    <w:link w:val="Clanek11Char"/>
    <w:qFormat/>
    <w:rsid w:val="000A6BCA"/>
    <w:pPr>
      <w:keepNext w:val="0"/>
      <w:widowControl w:val="0"/>
      <w:numPr>
        <w:numId w:val="3"/>
      </w:numPr>
      <w:spacing w:before="120" w:after="120"/>
    </w:pPr>
    <w:rPr>
      <w:rFonts w:asciiTheme="minorHAnsi" w:hAnsiTheme="minorHAnsi" w:cstheme="minorHAnsi"/>
      <w:b w:val="0"/>
      <w:i w:val="0"/>
      <w:sz w:val="22"/>
      <w:szCs w:val="22"/>
    </w:rPr>
  </w:style>
  <w:style w:type="paragraph" w:customStyle="1" w:styleId="Claneka">
    <w:name w:val="Clanek (a)"/>
    <w:basedOn w:val="Normln"/>
    <w:qFormat/>
    <w:rsid w:val="006F590C"/>
    <w:pPr>
      <w:keepLines/>
      <w:widowControl w:val="0"/>
      <w:numPr>
        <w:ilvl w:val="2"/>
        <w:numId w:val="3"/>
      </w:numPr>
      <w:spacing w:before="120" w:after="120"/>
    </w:pPr>
    <w:rPr>
      <w:sz w:val="22"/>
      <w:lang w:eastAsia="en-US"/>
    </w:rPr>
  </w:style>
  <w:style w:type="paragraph" w:customStyle="1" w:styleId="Claneki">
    <w:name w:val="Clanek (i)"/>
    <w:basedOn w:val="Normln"/>
    <w:qFormat/>
    <w:rsid w:val="006F590C"/>
    <w:pPr>
      <w:keepNext/>
      <w:numPr>
        <w:ilvl w:val="3"/>
        <w:numId w:val="3"/>
      </w:numPr>
      <w:spacing w:before="120" w:after="120"/>
    </w:pPr>
    <w:rPr>
      <w:color w:val="000000"/>
      <w:sz w:val="22"/>
      <w:lang w:eastAsia="en-US"/>
    </w:rPr>
  </w:style>
  <w:style w:type="paragraph" w:customStyle="1" w:styleId="Text11">
    <w:name w:val="Text 1.1"/>
    <w:basedOn w:val="Normln"/>
    <w:qFormat/>
    <w:rsid w:val="006F590C"/>
    <w:pPr>
      <w:keepNext/>
      <w:spacing w:before="120" w:after="120"/>
      <w:ind w:left="561"/>
    </w:pPr>
    <w:rPr>
      <w:sz w:val="22"/>
      <w:szCs w:val="20"/>
      <w:lang w:eastAsia="en-US"/>
    </w:rPr>
  </w:style>
  <w:style w:type="paragraph" w:customStyle="1" w:styleId="Texta">
    <w:name w:val="Text (a)"/>
    <w:basedOn w:val="Normln"/>
    <w:qFormat/>
    <w:rsid w:val="006F590C"/>
    <w:pPr>
      <w:keepNext/>
      <w:spacing w:before="120" w:after="120"/>
      <w:ind w:left="992"/>
    </w:pPr>
    <w:rPr>
      <w:sz w:val="22"/>
      <w:szCs w:val="20"/>
      <w:lang w:eastAsia="en-US"/>
    </w:rPr>
  </w:style>
  <w:style w:type="paragraph" w:customStyle="1" w:styleId="Texti">
    <w:name w:val="Text (i)"/>
    <w:basedOn w:val="Normln"/>
    <w:qFormat/>
    <w:rsid w:val="006F590C"/>
    <w:pPr>
      <w:keepNext/>
      <w:spacing w:before="120" w:after="120"/>
      <w:ind w:left="1418"/>
    </w:pPr>
    <w:rPr>
      <w:sz w:val="22"/>
      <w:szCs w:val="20"/>
      <w:lang w:eastAsia="en-US"/>
    </w:rPr>
  </w:style>
  <w:style w:type="paragraph" w:customStyle="1" w:styleId="Preambule">
    <w:name w:val="Preambule"/>
    <w:basedOn w:val="Normln"/>
    <w:qFormat/>
    <w:rsid w:val="006F590C"/>
    <w:pPr>
      <w:widowControl w:val="0"/>
      <w:numPr>
        <w:numId w:val="2"/>
      </w:numPr>
      <w:spacing w:before="120" w:after="120"/>
    </w:pPr>
    <w:rPr>
      <w:sz w:val="22"/>
      <w:lang w:eastAsia="en-US"/>
    </w:rPr>
  </w:style>
  <w:style w:type="paragraph" w:styleId="Textpoznpodarou">
    <w:name w:val="footnote text"/>
    <w:aliases w:val="fn"/>
    <w:basedOn w:val="Normln"/>
    <w:link w:val="TextpoznpodarouChar"/>
    <w:semiHidden/>
    <w:rsid w:val="006F590C"/>
    <w:pPr>
      <w:spacing w:before="120" w:after="120"/>
    </w:pPr>
    <w:rPr>
      <w:sz w:val="18"/>
      <w:szCs w:val="20"/>
      <w:lang w:eastAsia="en-US"/>
    </w:rPr>
  </w:style>
  <w:style w:type="character" w:customStyle="1" w:styleId="TextpoznpodarouChar">
    <w:name w:val="Text pozn. pod čarou Char"/>
    <w:aliases w:val="fn Char"/>
    <w:basedOn w:val="Standardnpsmoodstavce"/>
    <w:link w:val="Textpoznpodarou"/>
    <w:semiHidden/>
    <w:rsid w:val="006F590C"/>
    <w:rPr>
      <w:rFonts w:ascii="Times New Roman" w:eastAsia="Times New Roman" w:hAnsi="Times New Roman"/>
      <w:sz w:val="18"/>
      <w:lang w:eastAsia="en-US"/>
    </w:rPr>
  </w:style>
  <w:style w:type="paragraph" w:styleId="Obsah2">
    <w:name w:val="toc 2"/>
    <w:basedOn w:val="Normln"/>
    <w:next w:val="Normln"/>
    <w:autoRedefine/>
    <w:uiPriority w:val="39"/>
    <w:rsid w:val="006F590C"/>
    <w:pPr>
      <w:ind w:left="220"/>
    </w:pPr>
    <w:rPr>
      <w:smallCaps/>
      <w:sz w:val="20"/>
      <w:szCs w:val="20"/>
      <w:lang w:eastAsia="en-US"/>
    </w:rPr>
  </w:style>
  <w:style w:type="paragraph" w:styleId="Obsah1">
    <w:name w:val="toc 1"/>
    <w:basedOn w:val="Normln"/>
    <w:next w:val="Normln"/>
    <w:autoRedefine/>
    <w:uiPriority w:val="39"/>
    <w:rsid w:val="006F590C"/>
    <w:pPr>
      <w:spacing w:before="120" w:after="120"/>
    </w:pPr>
    <w:rPr>
      <w:b/>
      <w:bCs/>
      <w:caps/>
      <w:sz w:val="20"/>
      <w:szCs w:val="20"/>
      <w:lang w:eastAsia="en-US"/>
    </w:rPr>
  </w:style>
  <w:style w:type="paragraph" w:styleId="Obsah3">
    <w:name w:val="toc 3"/>
    <w:basedOn w:val="Normln"/>
    <w:next w:val="Normln"/>
    <w:autoRedefine/>
    <w:uiPriority w:val="39"/>
    <w:rsid w:val="006F590C"/>
    <w:pPr>
      <w:ind w:left="440"/>
    </w:pPr>
    <w:rPr>
      <w:i/>
      <w:iCs/>
      <w:sz w:val="20"/>
      <w:szCs w:val="20"/>
      <w:lang w:eastAsia="en-US"/>
    </w:rPr>
  </w:style>
  <w:style w:type="paragraph" w:styleId="Obsah4">
    <w:name w:val="toc 4"/>
    <w:basedOn w:val="Normln"/>
    <w:next w:val="Normln"/>
    <w:autoRedefine/>
    <w:semiHidden/>
    <w:rsid w:val="006F590C"/>
    <w:pPr>
      <w:ind w:left="660"/>
    </w:pPr>
    <w:rPr>
      <w:sz w:val="18"/>
      <w:szCs w:val="18"/>
      <w:lang w:eastAsia="en-US"/>
    </w:rPr>
  </w:style>
  <w:style w:type="paragraph" w:styleId="Obsah5">
    <w:name w:val="toc 5"/>
    <w:basedOn w:val="Normln"/>
    <w:next w:val="Normln"/>
    <w:autoRedefine/>
    <w:semiHidden/>
    <w:rsid w:val="006F590C"/>
    <w:pPr>
      <w:ind w:left="880"/>
    </w:pPr>
    <w:rPr>
      <w:sz w:val="18"/>
      <w:szCs w:val="18"/>
      <w:lang w:eastAsia="en-US"/>
    </w:rPr>
  </w:style>
  <w:style w:type="paragraph" w:styleId="Obsah6">
    <w:name w:val="toc 6"/>
    <w:basedOn w:val="Normln"/>
    <w:next w:val="Normln"/>
    <w:autoRedefine/>
    <w:semiHidden/>
    <w:rsid w:val="006F590C"/>
    <w:pPr>
      <w:ind w:left="1100"/>
    </w:pPr>
    <w:rPr>
      <w:sz w:val="18"/>
      <w:szCs w:val="18"/>
      <w:lang w:eastAsia="en-US"/>
    </w:rPr>
  </w:style>
  <w:style w:type="paragraph" w:styleId="Obsah7">
    <w:name w:val="toc 7"/>
    <w:basedOn w:val="Normln"/>
    <w:next w:val="Normln"/>
    <w:autoRedefine/>
    <w:semiHidden/>
    <w:rsid w:val="006F590C"/>
    <w:pPr>
      <w:ind w:left="1320"/>
    </w:pPr>
    <w:rPr>
      <w:sz w:val="18"/>
      <w:szCs w:val="18"/>
      <w:lang w:eastAsia="en-US"/>
    </w:rPr>
  </w:style>
  <w:style w:type="paragraph" w:styleId="Obsah8">
    <w:name w:val="toc 8"/>
    <w:basedOn w:val="Normln"/>
    <w:next w:val="Normln"/>
    <w:autoRedefine/>
    <w:semiHidden/>
    <w:rsid w:val="006F590C"/>
    <w:pPr>
      <w:ind w:left="1540"/>
    </w:pPr>
    <w:rPr>
      <w:sz w:val="18"/>
      <w:szCs w:val="18"/>
      <w:lang w:eastAsia="en-US"/>
    </w:rPr>
  </w:style>
  <w:style w:type="paragraph" w:styleId="Obsah9">
    <w:name w:val="toc 9"/>
    <w:basedOn w:val="Normln"/>
    <w:next w:val="Normln"/>
    <w:autoRedefine/>
    <w:semiHidden/>
    <w:rsid w:val="006F590C"/>
    <w:pPr>
      <w:ind w:left="1760"/>
    </w:pPr>
    <w:rPr>
      <w:sz w:val="18"/>
      <w:szCs w:val="18"/>
      <w:lang w:eastAsia="en-US"/>
    </w:rPr>
  </w:style>
  <w:style w:type="character" w:styleId="Hypertextovodkaz">
    <w:name w:val="Hyperlink"/>
    <w:uiPriority w:val="99"/>
    <w:rsid w:val="006F590C"/>
    <w:rPr>
      <w:rFonts w:ascii="Times New Roman" w:hAnsi="Times New Roman"/>
      <w:color w:val="0000FF"/>
      <w:sz w:val="22"/>
      <w:u w:val="single"/>
    </w:rPr>
  </w:style>
  <w:style w:type="character" w:styleId="Znakapoznpodarou">
    <w:name w:val="footnote reference"/>
    <w:semiHidden/>
    <w:rsid w:val="006F590C"/>
    <w:rPr>
      <w:vertAlign w:val="superscript"/>
    </w:rPr>
  </w:style>
  <w:style w:type="character" w:styleId="slostrnky">
    <w:name w:val="page number"/>
    <w:basedOn w:val="Standardnpsmoodstavce"/>
    <w:semiHidden/>
    <w:rsid w:val="006F590C"/>
  </w:style>
  <w:style w:type="paragraph" w:customStyle="1" w:styleId="HHTitle">
    <w:name w:val="HH Title"/>
    <w:basedOn w:val="Nzev"/>
    <w:next w:val="Normln"/>
    <w:semiHidden/>
    <w:rsid w:val="006F590C"/>
    <w:pPr>
      <w:spacing w:before="1080" w:after="840"/>
    </w:pPr>
    <w:rPr>
      <w:rFonts w:ascii="Times New Roman Bold" w:hAnsi="Times New Roman Bold"/>
      <w:caps/>
      <w:sz w:val="44"/>
    </w:rPr>
  </w:style>
  <w:style w:type="paragraph" w:customStyle="1" w:styleId="Titulka">
    <w:name w:val="Titulka"/>
    <w:aliases w:val="popisy"/>
    <w:basedOn w:val="Spolecnost"/>
    <w:semiHidden/>
    <w:rsid w:val="006F590C"/>
    <w:pPr>
      <w:spacing w:before="360"/>
    </w:pPr>
    <w:rPr>
      <w:sz w:val="28"/>
    </w:rPr>
  </w:style>
  <w:style w:type="paragraph" w:customStyle="1" w:styleId="HHTitle2">
    <w:name w:val="HH Title 2"/>
    <w:basedOn w:val="Nzev"/>
    <w:semiHidden/>
    <w:rsid w:val="006F590C"/>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6F590C"/>
    <w:pPr>
      <w:spacing w:before="480" w:after="240"/>
    </w:pPr>
    <w:rPr>
      <w:rFonts w:ascii="Times New Roman Bold" w:hAnsi="Times New Roman Bold"/>
      <w:b/>
      <w:caps/>
      <w:sz w:val="22"/>
      <w:lang w:eastAsia="en-US"/>
    </w:rPr>
  </w:style>
  <w:style w:type="paragraph" w:customStyle="1" w:styleId="Smluvstranya">
    <w:name w:val="Smluv.strany_&quot;a&quot;"/>
    <w:basedOn w:val="Text11"/>
    <w:semiHidden/>
    <w:rsid w:val="006F590C"/>
    <w:pPr>
      <w:spacing w:before="360" w:after="360"/>
      <w:ind w:left="567"/>
      <w:jc w:val="left"/>
    </w:pPr>
  </w:style>
  <w:style w:type="paragraph" w:customStyle="1" w:styleId="Rozvrendokumentu">
    <w:name w:val="Rozvržení dokumentu"/>
    <w:basedOn w:val="Normln"/>
    <w:semiHidden/>
    <w:rsid w:val="006F590C"/>
    <w:pPr>
      <w:shd w:val="clear" w:color="auto" w:fill="000080"/>
      <w:spacing w:before="120" w:after="120"/>
    </w:pPr>
    <w:rPr>
      <w:rFonts w:ascii="Tahoma" w:hAnsi="Tahoma" w:cs="Tahoma"/>
      <w:sz w:val="20"/>
      <w:szCs w:val="20"/>
      <w:lang w:eastAsia="en-US"/>
    </w:rPr>
  </w:style>
  <w:style w:type="paragraph" w:customStyle="1" w:styleId="StyleClanekaBold">
    <w:name w:val="Style Clanek (a) + Bold"/>
    <w:basedOn w:val="Claneka"/>
    <w:semiHidden/>
    <w:rsid w:val="006F590C"/>
    <w:rPr>
      <w:b/>
      <w:bCs/>
    </w:rPr>
  </w:style>
  <w:style w:type="paragraph" w:customStyle="1" w:styleId="StyleBefore4ptAfter4pt">
    <w:name w:val="Style Before:  4 pt After:  4 pt"/>
    <w:basedOn w:val="Normln"/>
    <w:semiHidden/>
    <w:rsid w:val="006F590C"/>
    <w:pPr>
      <w:spacing w:before="120" w:after="120"/>
    </w:pPr>
    <w:rPr>
      <w:sz w:val="22"/>
      <w:szCs w:val="20"/>
      <w:lang w:eastAsia="en-US"/>
    </w:rPr>
  </w:style>
  <w:style w:type="paragraph" w:styleId="Zkladntext3">
    <w:name w:val="Body Text 3"/>
    <w:basedOn w:val="Normln"/>
    <w:link w:val="Zkladntext3Char"/>
    <w:rsid w:val="006F590C"/>
    <w:rPr>
      <w:b/>
      <w:i/>
      <w:szCs w:val="20"/>
    </w:rPr>
  </w:style>
  <w:style w:type="character" w:customStyle="1" w:styleId="Zkladntext3Char">
    <w:name w:val="Základní text 3 Char"/>
    <w:basedOn w:val="Standardnpsmoodstavce"/>
    <w:link w:val="Zkladntext3"/>
    <w:rsid w:val="006F590C"/>
    <w:rPr>
      <w:rFonts w:ascii="Times New Roman" w:eastAsia="Times New Roman" w:hAnsi="Times New Roman"/>
      <w:b/>
      <w:i/>
      <w:sz w:val="24"/>
    </w:rPr>
  </w:style>
  <w:style w:type="paragraph" w:styleId="Zkladntextodsazen">
    <w:name w:val="Body Text Indent"/>
    <w:basedOn w:val="Normln"/>
    <w:link w:val="ZkladntextodsazenChar"/>
    <w:uiPriority w:val="99"/>
    <w:rsid w:val="006F590C"/>
    <w:pPr>
      <w:spacing w:after="120"/>
      <w:ind w:left="283"/>
      <w:jc w:val="left"/>
    </w:pPr>
  </w:style>
  <w:style w:type="character" w:customStyle="1" w:styleId="ZkladntextodsazenChar">
    <w:name w:val="Základní text odsazený Char"/>
    <w:basedOn w:val="Standardnpsmoodstavce"/>
    <w:link w:val="Zkladntextodsazen"/>
    <w:uiPriority w:val="99"/>
    <w:rsid w:val="006F590C"/>
    <w:rPr>
      <w:rFonts w:ascii="Times New Roman" w:eastAsia="Times New Roman" w:hAnsi="Times New Roman"/>
      <w:sz w:val="24"/>
      <w:szCs w:val="24"/>
    </w:rPr>
  </w:style>
  <w:style w:type="paragraph" w:customStyle="1" w:styleId="Zkladntext0">
    <w:name w:val="Základní text~"/>
    <w:basedOn w:val="Normln"/>
    <w:rsid w:val="006F590C"/>
    <w:pPr>
      <w:widowControl w:val="0"/>
      <w:spacing w:line="297" w:lineRule="auto"/>
      <w:jc w:val="left"/>
    </w:pPr>
    <w:rPr>
      <w:color w:val="000000"/>
      <w:szCs w:val="20"/>
    </w:rPr>
  </w:style>
  <w:style w:type="character" w:styleId="Odkaznakoment">
    <w:name w:val="annotation reference"/>
    <w:uiPriority w:val="99"/>
    <w:semiHidden/>
    <w:rsid w:val="006F590C"/>
    <w:rPr>
      <w:sz w:val="16"/>
      <w:szCs w:val="16"/>
    </w:rPr>
  </w:style>
  <w:style w:type="paragraph" w:styleId="Textkomente">
    <w:name w:val="annotation text"/>
    <w:basedOn w:val="Normln"/>
    <w:link w:val="TextkomenteChar"/>
    <w:rsid w:val="006F590C"/>
    <w:pPr>
      <w:jc w:val="left"/>
    </w:pPr>
    <w:rPr>
      <w:sz w:val="20"/>
      <w:szCs w:val="20"/>
    </w:rPr>
  </w:style>
  <w:style w:type="character" w:customStyle="1" w:styleId="TextkomenteChar">
    <w:name w:val="Text komentáře Char"/>
    <w:basedOn w:val="Standardnpsmoodstavce"/>
    <w:link w:val="Textkomente"/>
    <w:rsid w:val="006F590C"/>
    <w:rPr>
      <w:rFonts w:ascii="Times New Roman" w:eastAsia="Times New Roman" w:hAnsi="Times New Roman"/>
    </w:rPr>
  </w:style>
  <w:style w:type="paragraph" w:styleId="Pedmtkomente">
    <w:name w:val="annotation subject"/>
    <w:basedOn w:val="Textkomente"/>
    <w:next w:val="Textkomente"/>
    <w:link w:val="PedmtkomenteChar"/>
    <w:uiPriority w:val="99"/>
    <w:semiHidden/>
    <w:rsid w:val="006F590C"/>
    <w:rPr>
      <w:b/>
      <w:bCs/>
    </w:rPr>
  </w:style>
  <w:style w:type="character" w:customStyle="1" w:styleId="PedmtkomenteChar">
    <w:name w:val="Předmět komentáře Char"/>
    <w:basedOn w:val="TextkomenteChar"/>
    <w:link w:val="Pedmtkomente"/>
    <w:uiPriority w:val="99"/>
    <w:semiHidden/>
    <w:rsid w:val="006F590C"/>
    <w:rPr>
      <w:rFonts w:ascii="Times New Roman" w:eastAsia="Times New Roman" w:hAnsi="Times New Roman"/>
      <w:b/>
      <w:bCs/>
    </w:rPr>
  </w:style>
  <w:style w:type="character" w:customStyle="1" w:styleId="Zvraznn1">
    <w:name w:val="Zvýraznění1"/>
    <w:qFormat/>
    <w:rsid w:val="006F590C"/>
    <w:rPr>
      <w:i/>
      <w:iCs/>
    </w:rPr>
  </w:style>
  <w:style w:type="paragraph" w:customStyle="1" w:styleId="BodyTextIndent21">
    <w:name w:val="Body Text Indent 21"/>
    <w:basedOn w:val="Normln"/>
    <w:rsid w:val="006F590C"/>
    <w:pPr>
      <w:ind w:firstLine="567"/>
    </w:pPr>
    <w:rPr>
      <w:sz w:val="22"/>
      <w:szCs w:val="20"/>
    </w:rPr>
  </w:style>
  <w:style w:type="paragraph" w:customStyle="1" w:styleId="MEZERA6B">
    <w:name w:val="MEZERA 6B"/>
    <w:basedOn w:val="Normln"/>
    <w:rsid w:val="006F590C"/>
    <w:pPr>
      <w:spacing w:before="60" w:after="60"/>
      <w:jc w:val="center"/>
    </w:pPr>
    <w:rPr>
      <w:sz w:val="12"/>
      <w:szCs w:val="20"/>
    </w:rPr>
  </w:style>
  <w:style w:type="paragraph" w:customStyle="1" w:styleId="MDSR">
    <w:name w:val="MDS ČR"/>
    <w:rsid w:val="006F590C"/>
    <w:pPr>
      <w:suppressAutoHyphens/>
      <w:overflowPunct w:val="0"/>
      <w:autoSpaceDE w:val="0"/>
      <w:autoSpaceDN w:val="0"/>
      <w:adjustRightInd w:val="0"/>
      <w:spacing w:before="120"/>
      <w:ind w:firstLine="567"/>
      <w:jc w:val="both"/>
      <w:textAlignment w:val="baseline"/>
    </w:pPr>
    <w:rPr>
      <w:rFonts w:ascii="Times New Roman" w:eastAsia="Times New Roman" w:hAnsi="Times New Roman"/>
      <w:sz w:val="24"/>
    </w:rPr>
  </w:style>
  <w:style w:type="paragraph" w:customStyle="1" w:styleId="BodPreambule">
    <w:name w:val="Bod Preambule"/>
    <w:basedOn w:val="Normln"/>
    <w:rsid w:val="006F590C"/>
    <w:pPr>
      <w:tabs>
        <w:tab w:val="num" w:pos="709"/>
      </w:tabs>
      <w:spacing w:before="120" w:after="120"/>
      <w:ind w:left="709" w:hanging="709"/>
    </w:pPr>
    <w:rPr>
      <w:sz w:val="22"/>
      <w:szCs w:val="20"/>
      <w:lang w:eastAsia="en-US"/>
    </w:rPr>
  </w:style>
  <w:style w:type="paragraph" w:customStyle="1" w:styleId="Normal1">
    <w:name w:val="Normal 1"/>
    <w:basedOn w:val="Normln"/>
    <w:next w:val="Normln"/>
    <w:rsid w:val="006F590C"/>
    <w:pPr>
      <w:tabs>
        <w:tab w:val="left" w:pos="709"/>
      </w:tabs>
      <w:autoSpaceDE w:val="0"/>
      <w:autoSpaceDN w:val="0"/>
      <w:spacing w:before="60" w:after="120"/>
      <w:ind w:left="709"/>
      <w:jc w:val="left"/>
    </w:pPr>
    <w:rPr>
      <w:sz w:val="22"/>
      <w:szCs w:val="22"/>
      <w:lang w:val="en-GB" w:eastAsia="en-US"/>
    </w:rPr>
  </w:style>
  <w:style w:type="paragraph" w:customStyle="1" w:styleId="Normal2">
    <w:name w:val="Normal 2"/>
    <w:basedOn w:val="Normal1"/>
    <w:rsid w:val="006F590C"/>
    <w:pPr>
      <w:ind w:left="1418"/>
      <w:jc w:val="both"/>
    </w:pPr>
  </w:style>
  <w:style w:type="paragraph" w:customStyle="1" w:styleId="Normal4">
    <w:name w:val="Normal 4"/>
    <w:basedOn w:val="Normln"/>
    <w:rsid w:val="006F590C"/>
    <w:pPr>
      <w:tabs>
        <w:tab w:val="left" w:pos="709"/>
      </w:tabs>
      <w:autoSpaceDE w:val="0"/>
      <w:autoSpaceDN w:val="0"/>
      <w:spacing w:before="60" w:after="120"/>
      <w:ind w:left="2977"/>
    </w:pPr>
    <w:rPr>
      <w:sz w:val="22"/>
      <w:szCs w:val="22"/>
      <w:lang w:val="en-GB" w:eastAsia="en-US"/>
    </w:rPr>
  </w:style>
  <w:style w:type="paragraph" w:customStyle="1" w:styleId="Default">
    <w:name w:val="Default"/>
    <w:rsid w:val="006F590C"/>
    <w:pPr>
      <w:autoSpaceDE w:val="0"/>
      <w:autoSpaceDN w:val="0"/>
      <w:adjustRightInd w:val="0"/>
    </w:pPr>
    <w:rPr>
      <w:rFonts w:ascii="Arial" w:eastAsia="Times New Roman" w:hAnsi="Arial" w:cs="Arial"/>
      <w:color w:val="000000"/>
      <w:sz w:val="24"/>
      <w:szCs w:val="24"/>
    </w:rPr>
  </w:style>
  <w:style w:type="numbering" w:styleId="111111">
    <w:name w:val="Outline List 2"/>
    <w:basedOn w:val="Bezseznamu"/>
    <w:rsid w:val="006F590C"/>
    <w:pPr>
      <w:numPr>
        <w:numId w:val="5"/>
      </w:numPr>
    </w:pPr>
  </w:style>
  <w:style w:type="character" w:customStyle="1" w:styleId="Clanek11Char">
    <w:name w:val="Clanek 1.1 Char"/>
    <w:link w:val="Clanek11"/>
    <w:rsid w:val="000A6BCA"/>
    <w:rPr>
      <w:rFonts w:asciiTheme="minorHAnsi" w:eastAsia="Times New Roman" w:hAnsiTheme="minorHAnsi" w:cstheme="minorHAnsi"/>
      <w:bCs/>
      <w:iCs/>
      <w:sz w:val="22"/>
      <w:szCs w:val="22"/>
      <w:lang w:eastAsia="en-US"/>
    </w:rPr>
  </w:style>
  <w:style w:type="character" w:customStyle="1" w:styleId="Nadpis1-bezslovnChar">
    <w:name w:val="Nadpis 1 - bez číslování Char"/>
    <w:rsid w:val="006F590C"/>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6F590C"/>
    <w:rPr>
      <w:rFonts w:ascii="Arial" w:hAnsi="Arial"/>
      <w:b/>
      <w:noProof w:val="0"/>
      <w:sz w:val="24"/>
      <w:lang w:val="cs-CZ" w:eastAsia="cs-CZ" w:bidi="ar-SA"/>
    </w:rPr>
  </w:style>
  <w:style w:type="paragraph" w:customStyle="1" w:styleId="bh1">
    <w:name w:val="_bh1"/>
    <w:basedOn w:val="Normln"/>
    <w:next w:val="bh2"/>
    <w:rsid w:val="006F590C"/>
    <w:pPr>
      <w:numPr>
        <w:numId w:val="6"/>
      </w:numPr>
      <w:spacing w:before="60" w:after="120"/>
      <w:outlineLvl w:val="0"/>
    </w:pPr>
    <w:rPr>
      <w:b/>
      <w:caps/>
    </w:rPr>
  </w:style>
  <w:style w:type="paragraph" w:customStyle="1" w:styleId="bh2">
    <w:name w:val="_bh2"/>
    <w:basedOn w:val="Normln"/>
    <w:link w:val="bh2Char"/>
    <w:rsid w:val="006F590C"/>
    <w:pPr>
      <w:numPr>
        <w:ilvl w:val="1"/>
        <w:numId w:val="6"/>
      </w:numPr>
      <w:spacing w:before="60" w:after="120"/>
      <w:outlineLvl w:val="1"/>
    </w:pPr>
    <w:rPr>
      <w:szCs w:val="20"/>
      <w:u w:val="single"/>
    </w:rPr>
  </w:style>
  <w:style w:type="paragraph" w:customStyle="1" w:styleId="bh3">
    <w:name w:val="_bh3"/>
    <w:basedOn w:val="Normln"/>
    <w:rsid w:val="006F590C"/>
    <w:pPr>
      <w:numPr>
        <w:ilvl w:val="2"/>
        <w:numId w:val="6"/>
      </w:numPr>
      <w:spacing w:before="60" w:after="120"/>
      <w:outlineLvl w:val="2"/>
    </w:pPr>
    <w:rPr>
      <w:szCs w:val="20"/>
    </w:rPr>
  </w:style>
  <w:style w:type="paragraph" w:customStyle="1" w:styleId="bh4">
    <w:name w:val="_bh4"/>
    <w:basedOn w:val="Normln"/>
    <w:rsid w:val="006F590C"/>
    <w:pPr>
      <w:numPr>
        <w:ilvl w:val="3"/>
        <w:numId w:val="6"/>
      </w:numPr>
    </w:pPr>
    <w:rPr>
      <w:szCs w:val="20"/>
    </w:rPr>
  </w:style>
  <w:style w:type="character" w:customStyle="1" w:styleId="bh2Char">
    <w:name w:val="_bh2 Char"/>
    <w:link w:val="bh2"/>
    <w:rsid w:val="006F590C"/>
    <w:rPr>
      <w:rFonts w:ascii="Times New Roman" w:eastAsia="Times New Roman" w:hAnsi="Times New Roman"/>
      <w:sz w:val="24"/>
      <w:u w:val="single"/>
    </w:rPr>
  </w:style>
  <w:style w:type="character" w:customStyle="1" w:styleId="spiszn">
    <w:name w:val="spiszn"/>
    <w:rsid w:val="006F590C"/>
  </w:style>
  <w:style w:type="paragraph" w:styleId="Revize">
    <w:name w:val="Revision"/>
    <w:hidden/>
    <w:uiPriority w:val="99"/>
    <w:semiHidden/>
    <w:rsid w:val="006F590C"/>
    <w:rPr>
      <w:rFonts w:ascii="Times New Roman" w:eastAsia="Times New Roman" w:hAnsi="Times New Roman"/>
      <w:sz w:val="22"/>
      <w:szCs w:val="24"/>
      <w:lang w:eastAsia="en-US"/>
    </w:rPr>
  </w:style>
  <w:style w:type="table" w:styleId="Mkatabulky">
    <w:name w:val="Table Grid"/>
    <w:basedOn w:val="Normlntabulka"/>
    <w:uiPriority w:val="59"/>
    <w:rsid w:val="006F5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2">
    <w:name w:val="List Number 2"/>
    <w:aliases w:val="ln2"/>
    <w:basedOn w:val="Normln"/>
    <w:rsid w:val="008366BE"/>
    <w:pPr>
      <w:widowControl w:val="0"/>
      <w:numPr>
        <w:numId w:val="9"/>
      </w:numPr>
      <w:tabs>
        <w:tab w:val="clear" w:pos="720"/>
        <w:tab w:val="num" w:pos="1440"/>
      </w:tabs>
      <w:autoSpaceDE w:val="0"/>
      <w:autoSpaceDN w:val="0"/>
      <w:adjustRightInd w:val="0"/>
      <w:spacing w:after="240"/>
      <w:ind w:left="1440" w:hanging="720"/>
      <w:jc w:val="left"/>
    </w:pPr>
    <w:rPr>
      <w:sz w:val="20"/>
      <w:szCs w:val="20"/>
      <w:lang w:eastAsia="en-US"/>
    </w:rPr>
  </w:style>
  <w:style w:type="paragraph" w:customStyle="1" w:styleId="Normln0">
    <w:name w:val="_Normální"/>
    <w:basedOn w:val="Normln"/>
    <w:qFormat/>
    <w:rsid w:val="008366BE"/>
    <w:pPr>
      <w:keepNext/>
      <w:tabs>
        <w:tab w:val="num" w:pos="0"/>
      </w:tabs>
      <w:spacing w:before="120" w:after="120"/>
    </w:pPr>
    <w:rPr>
      <w:color w:val="000000"/>
      <w:sz w:val="22"/>
      <w:lang w:eastAsia="en-US"/>
    </w:rPr>
  </w:style>
  <w:style w:type="paragraph" w:customStyle="1" w:styleId="1nadpis">
    <w:name w:val="1nadpis"/>
    <w:basedOn w:val="Normln"/>
    <w:rsid w:val="00F26BD2"/>
    <w:pPr>
      <w:keepNext/>
      <w:numPr>
        <w:numId w:val="11"/>
      </w:numPr>
      <w:pBdr>
        <w:top w:val="single" w:sz="4" w:space="1" w:color="auto"/>
        <w:left w:val="single" w:sz="4" w:space="4" w:color="auto"/>
        <w:bottom w:val="single" w:sz="4" w:space="1" w:color="auto"/>
        <w:right w:val="single" w:sz="4" w:space="4" w:color="auto"/>
      </w:pBdr>
      <w:spacing w:before="520" w:after="260"/>
      <w:outlineLvl w:val="0"/>
    </w:pPr>
    <w:rPr>
      <w:rFonts w:ascii="Calibri" w:hAnsi="Calibri"/>
      <w:b/>
      <w:bCs/>
      <w:kern w:val="32"/>
      <w:sz w:val="28"/>
      <w:szCs w:val="28"/>
      <w:lang w:val="x-none" w:eastAsia="x-none"/>
    </w:rPr>
  </w:style>
  <w:style w:type="paragraph" w:customStyle="1" w:styleId="2sltext">
    <w:name w:val="2čísl.text"/>
    <w:basedOn w:val="Zkladntext"/>
    <w:rsid w:val="00F26BD2"/>
    <w:pPr>
      <w:numPr>
        <w:ilvl w:val="1"/>
        <w:numId w:val="11"/>
      </w:numPr>
      <w:spacing w:before="240" w:after="240"/>
    </w:pPr>
    <w:rPr>
      <w:rFonts w:ascii="Calibri" w:hAnsi="Calibri"/>
      <w:b w:val="0"/>
      <w:bCs w:val="0"/>
      <w:sz w:val="22"/>
      <w:szCs w:val="22"/>
      <w:lang w:val="x-none" w:eastAsia="x-none"/>
    </w:rPr>
  </w:style>
  <w:style w:type="paragraph" w:customStyle="1" w:styleId="2margrubrika">
    <w:name w:val="2marg.rubrika"/>
    <w:basedOn w:val="Normln"/>
    <w:rsid w:val="00F26BD2"/>
    <w:pPr>
      <w:keepNext/>
      <w:spacing w:before="360" w:after="120"/>
      <w:contextualSpacing/>
    </w:pPr>
    <w:rPr>
      <w:rFonts w:ascii="Calibri" w:eastAsia="Calibri" w:hAnsi="Calibri"/>
      <w:b/>
      <w:sz w:val="22"/>
      <w:szCs w:val="22"/>
      <w:u w:val="single"/>
      <w:lang w:eastAsia="en-US"/>
    </w:rPr>
  </w:style>
  <w:style w:type="paragraph" w:customStyle="1" w:styleId="3odrky">
    <w:name w:val="3odrážky"/>
    <w:basedOn w:val="Normln"/>
    <w:qFormat/>
    <w:rsid w:val="00F26BD2"/>
    <w:pPr>
      <w:numPr>
        <w:numId w:val="10"/>
      </w:numPr>
      <w:suppressAutoHyphens/>
      <w:spacing w:after="200" w:line="276" w:lineRule="auto"/>
      <w:ind w:left="1139" w:hanging="357"/>
    </w:pPr>
    <w:rPr>
      <w:rFonts w:ascii="Calibri" w:eastAsia="Calibri" w:hAnsi="Calibri"/>
      <w:color w:val="000000"/>
      <w:sz w:val="22"/>
      <w:szCs w:val="22"/>
      <w:lang w:eastAsia="en-US"/>
    </w:rPr>
  </w:style>
  <w:style w:type="paragraph" w:customStyle="1" w:styleId="3seznam">
    <w:name w:val="3seznam"/>
    <w:basedOn w:val="Normln"/>
    <w:qFormat/>
    <w:rsid w:val="00F26BD2"/>
    <w:pPr>
      <w:numPr>
        <w:ilvl w:val="2"/>
        <w:numId w:val="11"/>
      </w:numPr>
      <w:spacing w:before="120" w:after="120"/>
    </w:pPr>
    <w:rPr>
      <w:rFonts w:ascii="Calibri" w:eastAsia="Calibri" w:hAnsi="Calibri"/>
      <w:sz w:val="22"/>
      <w:szCs w:val="22"/>
      <w:lang w:eastAsia="en-US"/>
    </w:rPr>
  </w:style>
  <w:style w:type="paragraph" w:customStyle="1" w:styleId="3text">
    <w:name w:val="3text"/>
    <w:basedOn w:val="2nesltext"/>
    <w:rsid w:val="00F26BD2"/>
    <w:pPr>
      <w:spacing w:before="120"/>
      <w:ind w:left="708"/>
    </w:pPr>
  </w:style>
  <w:style w:type="paragraph" w:customStyle="1" w:styleId="4seznam">
    <w:name w:val="4seznam"/>
    <w:basedOn w:val="Normln"/>
    <w:qFormat/>
    <w:rsid w:val="00F26BD2"/>
    <w:pPr>
      <w:numPr>
        <w:ilvl w:val="3"/>
        <w:numId w:val="11"/>
      </w:numPr>
      <w:spacing w:after="260" w:line="276" w:lineRule="auto"/>
      <w:ind w:left="2127" w:hanging="709"/>
      <w:contextualSpacing/>
    </w:pPr>
    <w:rPr>
      <w:rFonts w:ascii="Calibri" w:eastAsia="Calibri" w:hAnsi="Calibri"/>
      <w:iCs/>
      <w:sz w:val="22"/>
      <w:szCs w:val="22"/>
      <w:lang w:eastAsia="en-US"/>
    </w:rPr>
  </w:style>
  <w:style w:type="paragraph" w:customStyle="1" w:styleId="4text">
    <w:name w:val="4text"/>
    <w:basedOn w:val="3text"/>
    <w:rsid w:val="00F26BD2"/>
    <w:pPr>
      <w:ind w:left="1418"/>
    </w:pPr>
  </w:style>
  <w:style w:type="paragraph" w:customStyle="1" w:styleId="5varianta">
    <w:name w:val="5varianta"/>
    <w:basedOn w:val="2margrubrika"/>
    <w:qFormat/>
    <w:rsid w:val="00F26BD2"/>
    <w:pPr>
      <w:shd w:val="clear" w:color="auto" w:fill="FFFF00"/>
    </w:pPr>
    <w:rPr>
      <w:i/>
    </w:rPr>
  </w:style>
  <w:style w:type="paragraph" w:customStyle="1" w:styleId="6Plohy">
    <w:name w:val="6Přílohy"/>
    <w:basedOn w:val="4seznam"/>
    <w:qFormat/>
    <w:rsid w:val="00F26BD2"/>
  </w:style>
  <w:style w:type="numbering" w:customStyle="1" w:styleId="Bezseznamu1">
    <w:name w:val="Bez seznamu1"/>
    <w:next w:val="Bezseznamu"/>
    <w:uiPriority w:val="99"/>
    <w:semiHidden/>
    <w:unhideWhenUsed/>
    <w:rsid w:val="00F26BD2"/>
  </w:style>
  <w:style w:type="paragraph" w:styleId="Odstavecseseznamem">
    <w:name w:val="List Paragraph"/>
    <w:basedOn w:val="Normln"/>
    <w:link w:val="OdstavecseseznamemChar"/>
    <w:uiPriority w:val="34"/>
    <w:qFormat/>
    <w:rsid w:val="00F26BD2"/>
    <w:pPr>
      <w:spacing w:after="200" w:line="276" w:lineRule="auto"/>
      <w:ind w:left="720"/>
      <w:contextualSpacing/>
      <w:jc w:val="left"/>
    </w:pPr>
    <w:rPr>
      <w:rFonts w:ascii="Calibri" w:eastAsia="Calibri" w:hAnsi="Calibri"/>
      <w:sz w:val="22"/>
      <w:szCs w:val="22"/>
      <w:lang w:eastAsia="en-US"/>
    </w:rPr>
  </w:style>
  <w:style w:type="paragraph" w:customStyle="1" w:styleId="l21">
    <w:name w:val="l21"/>
    <w:basedOn w:val="Normln"/>
    <w:rsid w:val="00F26BD2"/>
    <w:pPr>
      <w:spacing w:before="96" w:after="96"/>
    </w:pPr>
  </w:style>
  <w:style w:type="paragraph" w:customStyle="1" w:styleId="1nesltextvpravo">
    <w:name w:val="1. nečísl. text vpravo"/>
    <w:basedOn w:val="Normln"/>
    <w:qFormat/>
    <w:rsid w:val="00F26BD2"/>
    <w:pPr>
      <w:spacing w:line="276" w:lineRule="auto"/>
      <w:jc w:val="right"/>
    </w:pPr>
    <w:rPr>
      <w:rFonts w:asciiTheme="minorHAnsi" w:eastAsiaTheme="minorHAnsi" w:hAnsiTheme="minorHAnsi" w:cstheme="minorBidi"/>
      <w:sz w:val="22"/>
      <w:szCs w:val="16"/>
      <w:lang w:eastAsia="en-US"/>
    </w:rPr>
  </w:style>
  <w:style w:type="paragraph" w:customStyle="1" w:styleId="2Nesltextvlevo">
    <w:name w:val="2. Nečísl. text vlevo"/>
    <w:basedOn w:val="Normln"/>
    <w:qFormat/>
    <w:rsid w:val="00F26BD2"/>
    <w:pPr>
      <w:spacing w:after="200" w:line="276" w:lineRule="auto"/>
    </w:pPr>
    <w:rPr>
      <w:rFonts w:asciiTheme="minorHAnsi" w:eastAsiaTheme="minorHAnsi" w:hAnsiTheme="minorHAnsi" w:cstheme="minorBidi"/>
      <w:sz w:val="22"/>
      <w:szCs w:val="22"/>
      <w:lang w:eastAsia="en-US"/>
    </w:rPr>
  </w:style>
  <w:style w:type="paragraph" w:customStyle="1" w:styleId="3Text10b">
    <w:name w:val="3. Text 10 b."/>
    <w:basedOn w:val="Normln"/>
    <w:qFormat/>
    <w:rsid w:val="00F26BD2"/>
    <w:pPr>
      <w:numPr>
        <w:numId w:val="12"/>
      </w:numPr>
      <w:spacing w:after="200" w:line="276" w:lineRule="auto"/>
    </w:pPr>
    <w:rPr>
      <w:rFonts w:ascii="Calibri" w:eastAsia="SimSun" w:hAnsi="Calibri"/>
      <w:sz w:val="22"/>
      <w:szCs w:val="22"/>
    </w:rPr>
  </w:style>
  <w:style w:type="paragraph" w:customStyle="1" w:styleId="4Textvnoen10b">
    <w:name w:val="4. Text vnořený 10 b."/>
    <w:basedOn w:val="Normln"/>
    <w:qFormat/>
    <w:rsid w:val="00F26BD2"/>
    <w:pPr>
      <w:numPr>
        <w:ilvl w:val="1"/>
        <w:numId w:val="12"/>
      </w:numPr>
      <w:spacing w:after="200" w:line="276" w:lineRule="auto"/>
    </w:pPr>
    <w:rPr>
      <w:rFonts w:ascii="Calibri" w:eastAsia="SimSun" w:hAnsi="Calibri"/>
      <w:sz w:val="22"/>
    </w:rPr>
  </w:style>
  <w:style w:type="paragraph" w:customStyle="1" w:styleId="5slovannadpis">
    <w:name w:val="5. Číslovaný nadpis"/>
    <w:basedOn w:val="Odstavecseseznamem"/>
    <w:qFormat/>
    <w:rsid w:val="00F26BD2"/>
    <w:pPr>
      <w:keepNext/>
      <w:numPr>
        <w:numId w:val="13"/>
      </w:numPr>
      <w:tabs>
        <w:tab w:val="num" w:pos="360"/>
      </w:tabs>
      <w:spacing w:before="400" w:after="0"/>
      <w:ind w:left="360"/>
      <w:jc w:val="center"/>
    </w:pPr>
    <w:rPr>
      <w:rFonts w:eastAsia="SimSun"/>
      <w:b/>
      <w:bCs/>
      <w:lang w:eastAsia="cs-CZ"/>
    </w:rPr>
  </w:style>
  <w:style w:type="paragraph" w:customStyle="1" w:styleId="6Podpis">
    <w:name w:val="6. Podpis"/>
    <w:basedOn w:val="Normln"/>
    <w:qFormat/>
    <w:rsid w:val="00F26BD2"/>
    <w:pPr>
      <w:spacing w:before="800" w:line="276" w:lineRule="auto"/>
      <w:jc w:val="right"/>
    </w:pPr>
    <w:rPr>
      <w:rFonts w:ascii="Calibri" w:eastAsia="Calibri" w:hAnsi="Calibri"/>
      <w:b/>
      <w:sz w:val="22"/>
      <w:szCs w:val="22"/>
      <w:lang w:eastAsia="en-US"/>
    </w:rPr>
  </w:style>
  <w:style w:type="paragraph" w:customStyle="1" w:styleId="22Nadpisuprosted">
    <w:name w:val="2.2. Nadpis uprostřed"/>
    <w:basedOn w:val="2Nesltextvlevo"/>
    <w:qFormat/>
    <w:rsid w:val="00F26BD2"/>
  </w:style>
  <w:style w:type="paragraph" w:customStyle="1" w:styleId="pole">
    <w:name w:val="pole"/>
    <w:basedOn w:val="Normln"/>
    <w:uiPriority w:val="99"/>
    <w:rsid w:val="00F26BD2"/>
    <w:pPr>
      <w:tabs>
        <w:tab w:val="left" w:pos="1701"/>
      </w:tabs>
      <w:ind w:left="1701" w:hanging="1701"/>
      <w:jc w:val="left"/>
    </w:pPr>
    <w:rPr>
      <w:rFonts w:ascii="Arial" w:eastAsia="Calibri" w:hAnsi="Arial"/>
      <w:sz w:val="22"/>
      <w:szCs w:val="22"/>
      <w:lang w:eastAsia="en-US"/>
    </w:rPr>
  </w:style>
  <w:style w:type="character" w:customStyle="1" w:styleId="platne1">
    <w:name w:val="platne1"/>
    <w:basedOn w:val="Standardnpsmoodstavce"/>
    <w:uiPriority w:val="99"/>
    <w:rsid w:val="00F26BD2"/>
    <w:rPr>
      <w:rFonts w:cs="Times New Roman"/>
    </w:rPr>
  </w:style>
  <w:style w:type="paragraph" w:styleId="Nadpisobsahu">
    <w:name w:val="TOC Heading"/>
    <w:basedOn w:val="Nadpis1"/>
    <w:next w:val="Normln"/>
    <w:uiPriority w:val="39"/>
    <w:unhideWhenUsed/>
    <w:qFormat/>
    <w:rsid w:val="00F26BD2"/>
    <w:pPr>
      <w:keepLines/>
      <w:numPr>
        <w:numId w:val="0"/>
      </w:numPr>
      <w:spacing w:line="259" w:lineRule="auto"/>
      <w:jc w:val="left"/>
      <w:outlineLvl w:val="9"/>
    </w:pPr>
    <w:rPr>
      <w:rFonts w:asciiTheme="majorHAnsi" w:eastAsiaTheme="majorEastAsia" w:hAnsiTheme="majorHAnsi" w:cstheme="majorBidi"/>
      <w:b w:val="0"/>
      <w:bCs w:val="0"/>
      <w:caps w:val="0"/>
      <w:color w:val="2E74B5" w:themeColor="accent1" w:themeShade="BF"/>
      <w:kern w:val="0"/>
      <w:sz w:val="32"/>
      <w:lang w:eastAsia="cs-CZ"/>
    </w:rPr>
  </w:style>
  <w:style w:type="character" w:customStyle="1" w:styleId="OdstavecseseznamemChar">
    <w:name w:val="Odstavec se seznamem Char"/>
    <w:link w:val="Odstavecseseznamem"/>
    <w:uiPriority w:val="34"/>
    <w:locked/>
    <w:rsid w:val="00F26BD2"/>
    <w:rPr>
      <w:sz w:val="22"/>
      <w:szCs w:val="22"/>
      <w:lang w:eastAsia="en-US"/>
    </w:rPr>
  </w:style>
  <w:style w:type="table" w:styleId="Prosttabulka1">
    <w:name w:val="Plain Table 1"/>
    <w:basedOn w:val="Normlntabulka"/>
    <w:uiPriority w:val="41"/>
    <w:rsid w:val="00F26BD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revntabulkasmkou6zvraznn5">
    <w:name w:val="Grid Table 6 Colorful Accent 5"/>
    <w:basedOn w:val="Normlntabulka"/>
    <w:uiPriority w:val="51"/>
    <w:rsid w:val="00F26BD2"/>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vyeenzmnka1">
    <w:name w:val="Nevyřešená zmínka1"/>
    <w:basedOn w:val="Standardnpsmoodstavce"/>
    <w:uiPriority w:val="99"/>
    <w:semiHidden/>
    <w:unhideWhenUsed/>
    <w:rsid w:val="00F26BD2"/>
    <w:rPr>
      <w:color w:val="605E5C"/>
      <w:shd w:val="clear" w:color="auto" w:fill="E1DFDD"/>
    </w:rPr>
  </w:style>
  <w:style w:type="table" w:styleId="Tabulkaseznamu4zvraznn3">
    <w:name w:val="List Table 4 Accent 3"/>
    <w:basedOn w:val="Normlntabulka"/>
    <w:uiPriority w:val="49"/>
    <w:rsid w:val="002E49D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529442">
      <w:bodyDiv w:val="1"/>
      <w:marLeft w:val="0"/>
      <w:marRight w:val="0"/>
      <w:marTop w:val="0"/>
      <w:marBottom w:val="0"/>
      <w:divBdr>
        <w:top w:val="none" w:sz="0" w:space="0" w:color="auto"/>
        <w:left w:val="none" w:sz="0" w:space="0" w:color="auto"/>
        <w:bottom w:val="none" w:sz="0" w:space="0" w:color="auto"/>
        <w:right w:val="none" w:sz="0" w:space="0" w:color="auto"/>
      </w:divBdr>
    </w:div>
    <w:div w:id="1175336764">
      <w:bodyDiv w:val="1"/>
      <w:marLeft w:val="0"/>
      <w:marRight w:val="0"/>
      <w:marTop w:val="0"/>
      <w:marBottom w:val="0"/>
      <w:divBdr>
        <w:top w:val="none" w:sz="0" w:space="0" w:color="auto"/>
        <w:left w:val="none" w:sz="0" w:space="0" w:color="auto"/>
        <w:bottom w:val="none" w:sz="0" w:space="0" w:color="auto"/>
        <w:right w:val="none" w:sz="0" w:space="0" w:color="auto"/>
      </w:divBdr>
    </w:div>
    <w:div w:id="1261446007">
      <w:bodyDiv w:val="1"/>
      <w:marLeft w:val="0"/>
      <w:marRight w:val="0"/>
      <w:marTop w:val="0"/>
      <w:marBottom w:val="0"/>
      <w:divBdr>
        <w:top w:val="none" w:sz="0" w:space="0" w:color="auto"/>
        <w:left w:val="none" w:sz="0" w:space="0" w:color="auto"/>
        <w:bottom w:val="none" w:sz="0" w:space="0" w:color="auto"/>
        <w:right w:val="none" w:sz="0" w:space="0" w:color="auto"/>
      </w:divBdr>
    </w:div>
    <w:div w:id="1574008451">
      <w:bodyDiv w:val="1"/>
      <w:marLeft w:val="0"/>
      <w:marRight w:val="0"/>
      <w:marTop w:val="0"/>
      <w:marBottom w:val="0"/>
      <w:divBdr>
        <w:top w:val="none" w:sz="0" w:space="0" w:color="auto"/>
        <w:left w:val="none" w:sz="0" w:space="0" w:color="auto"/>
        <w:bottom w:val="none" w:sz="0" w:space="0" w:color="auto"/>
        <w:right w:val="none" w:sz="0" w:space="0" w:color="auto"/>
      </w:divBdr>
    </w:div>
    <w:div w:id="1727099159">
      <w:bodyDiv w:val="1"/>
      <w:marLeft w:val="0"/>
      <w:marRight w:val="0"/>
      <w:marTop w:val="0"/>
      <w:marBottom w:val="0"/>
      <w:divBdr>
        <w:top w:val="none" w:sz="0" w:space="0" w:color="auto"/>
        <w:left w:val="none" w:sz="0" w:space="0" w:color="auto"/>
        <w:bottom w:val="none" w:sz="0" w:space="0" w:color="auto"/>
        <w:right w:val="none" w:sz="0" w:space="0" w:color="auto"/>
      </w:divBdr>
    </w:div>
    <w:div w:id="1737318464">
      <w:bodyDiv w:val="1"/>
      <w:marLeft w:val="0"/>
      <w:marRight w:val="0"/>
      <w:marTop w:val="0"/>
      <w:marBottom w:val="0"/>
      <w:divBdr>
        <w:top w:val="none" w:sz="0" w:space="0" w:color="auto"/>
        <w:left w:val="none" w:sz="0" w:space="0" w:color="auto"/>
        <w:bottom w:val="none" w:sz="0" w:space="0" w:color="auto"/>
        <w:right w:val="none" w:sz="0" w:space="0" w:color="auto"/>
      </w:divBdr>
    </w:div>
    <w:div w:id="190075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16491</Words>
  <Characters>97301</Characters>
  <Application>Microsoft Office Word</Application>
  <DocSecurity>0</DocSecurity>
  <Lines>810</Lines>
  <Paragraphs>227</Paragraphs>
  <ScaleCrop>false</ScaleCrop>
  <Company/>
  <LinksUpToDate>false</LinksUpToDate>
  <CharactersWithSpaces>113565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2021-03-04T12:59:00Z</dcterms:created>
  <dcterms:modified xsi:type="dcterms:W3CDTF">2021-05-14T09:11:00Z</dcterms:modified>
</cp:coreProperties>
</file>